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10456" w:type="dxa"/>
        <w:tblLook w:val="04A0" w:firstRow="1" w:lastRow="0" w:firstColumn="1" w:lastColumn="0" w:noHBand="0" w:noVBand="1"/>
      </w:tblPr>
      <w:tblGrid>
        <w:gridCol w:w="4394"/>
      </w:tblGrid>
      <w:tr w:rsidR="00131089" w:rsidRPr="001C3BEC" w14:paraId="113B25D5" w14:textId="77777777" w:rsidTr="001C653E">
        <w:trPr>
          <w:trHeight w:val="844"/>
        </w:trPr>
        <w:tc>
          <w:tcPr>
            <w:tcW w:w="4394" w:type="dxa"/>
            <w:shd w:val="clear" w:color="auto" w:fill="auto"/>
          </w:tcPr>
          <w:p w14:paraId="168C7503" w14:textId="0DD5A86E" w:rsidR="001C3BEC" w:rsidRPr="001C3BEC" w:rsidRDefault="00254C32" w:rsidP="00E814B4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Приложение </w:t>
            </w:r>
          </w:p>
          <w:p w14:paraId="2571BD86" w14:textId="28EC5DB5" w:rsidR="001C3BEC" w:rsidRPr="001C3BEC" w:rsidRDefault="00E814B4" w:rsidP="00E814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14:paraId="4C7F3245" w14:textId="6AEE9E0C" w:rsidR="00E814B4" w:rsidRDefault="00E814B4" w:rsidP="00E814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Распоряжением</w:t>
            </w:r>
          </w:p>
          <w:p w14:paraId="474FFE5D" w14:textId="77777777" w:rsidR="00E814B4" w:rsidRDefault="00E814B4" w:rsidP="00E81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Департамента </w:t>
            </w:r>
            <w:r w:rsidR="001C3BEC" w:rsidRPr="001C3BEC">
              <w:rPr>
                <w:sz w:val="24"/>
                <w:szCs w:val="24"/>
              </w:rPr>
              <w:t>зд</w:t>
            </w:r>
            <w:r>
              <w:rPr>
                <w:sz w:val="24"/>
                <w:szCs w:val="24"/>
              </w:rPr>
              <w:t xml:space="preserve">равоохранения </w:t>
            </w:r>
          </w:p>
          <w:p w14:paraId="358D5CB0" w14:textId="0FB97EFC" w:rsidR="001C3BEC" w:rsidRPr="001C3BEC" w:rsidRDefault="00E814B4" w:rsidP="00E81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Томской области                       </w:t>
            </w:r>
          </w:p>
          <w:p w14:paraId="0B2994D9" w14:textId="4BABA1BB" w:rsidR="001C3BEC" w:rsidRPr="001C3BEC" w:rsidRDefault="00E814B4" w:rsidP="00E814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</w:t>
            </w:r>
            <w:r w:rsidR="001C3BEC" w:rsidRPr="001C3BEC">
              <w:rPr>
                <w:sz w:val="24"/>
                <w:szCs w:val="24"/>
              </w:rPr>
              <w:t xml:space="preserve"> №____</w:t>
            </w:r>
            <w:r>
              <w:rPr>
                <w:sz w:val="24"/>
                <w:szCs w:val="24"/>
              </w:rPr>
              <w:t xml:space="preserve"> </w:t>
            </w:r>
          </w:p>
          <w:p w14:paraId="553FF231" w14:textId="77777777" w:rsidR="00131089" w:rsidRPr="001C3BEC" w:rsidRDefault="00131089" w:rsidP="00E814B4">
            <w:pPr>
              <w:jc w:val="right"/>
              <w:rPr>
                <w:sz w:val="24"/>
                <w:szCs w:val="24"/>
              </w:rPr>
            </w:pPr>
          </w:p>
        </w:tc>
      </w:tr>
      <w:tr w:rsidR="00131089" w:rsidRPr="001C3BEC" w14:paraId="696995C4" w14:textId="77777777" w:rsidTr="001C653E">
        <w:trPr>
          <w:trHeight w:val="844"/>
        </w:trPr>
        <w:tc>
          <w:tcPr>
            <w:tcW w:w="4394" w:type="dxa"/>
            <w:shd w:val="clear" w:color="auto" w:fill="auto"/>
          </w:tcPr>
          <w:p w14:paraId="252722AA" w14:textId="77777777" w:rsidR="00131089" w:rsidRPr="001C3BEC" w:rsidRDefault="00131089" w:rsidP="001C3BEC">
            <w:pPr>
              <w:rPr>
                <w:bCs/>
                <w:sz w:val="24"/>
                <w:szCs w:val="24"/>
              </w:rPr>
            </w:pPr>
          </w:p>
        </w:tc>
      </w:tr>
    </w:tbl>
    <w:p w14:paraId="25A745C6" w14:textId="5EE9F917" w:rsidR="00131089" w:rsidRPr="00ED6144" w:rsidRDefault="00E814B4" w:rsidP="00E814B4">
      <w:pPr>
        <w:pStyle w:val="32"/>
        <w:shd w:val="clear" w:color="auto" w:fill="auto"/>
        <w:spacing w:before="0" w:after="0" w:line="317" w:lineRule="exact"/>
        <w:ind w:left="80"/>
        <w:rPr>
          <w:rFonts w:ascii="PT Astra Serif" w:hAnsi="PT Astra Serif"/>
          <w:sz w:val="24"/>
          <w:szCs w:val="24"/>
        </w:rPr>
      </w:pPr>
      <w:bookmarkStart w:id="1" w:name="_Hlk141700842"/>
      <w:r w:rsidRPr="00DD4E73">
        <w:rPr>
          <w:rFonts w:ascii="PT Astra Serif" w:hAnsi="PT Astra Serif"/>
          <w:b/>
          <w:sz w:val="24"/>
          <w:szCs w:val="24"/>
        </w:rPr>
        <w:t xml:space="preserve">Алгоритм реагирования Службы медицины катастроф Томской области на чрезвычайные ситуации радиационного характера - радиационные аварии с выбросом, сбросом, проливом, просыпом ядерных материалов, радиоактивных </w:t>
      </w:r>
      <w:bookmarkStart w:id="2" w:name="_Hlk141700696"/>
      <w:r w:rsidRPr="00DD4E73">
        <w:rPr>
          <w:rFonts w:ascii="PT Astra Serif" w:hAnsi="PT Astra Serif"/>
          <w:b/>
          <w:sz w:val="24"/>
          <w:szCs w:val="24"/>
        </w:rPr>
        <w:t>веществ и радиоактивных отходов</w:t>
      </w:r>
      <w:r w:rsidR="00131089" w:rsidRPr="00ED6144">
        <w:rPr>
          <w:rFonts w:ascii="PT Astra Serif" w:hAnsi="PT Astra Serif"/>
          <w:sz w:val="24"/>
          <w:szCs w:val="24"/>
        </w:rPr>
        <w:t>*.</w:t>
      </w:r>
    </w:p>
    <w:bookmarkEnd w:id="1"/>
    <w:bookmarkEnd w:id="2"/>
    <w:p w14:paraId="4C9EA5C1" w14:textId="77777777" w:rsidR="00DD4E73" w:rsidRDefault="00DD4E73" w:rsidP="00131089">
      <w:pPr>
        <w:ind w:right="-5244" w:firstLine="708"/>
        <w:rPr>
          <w:rFonts w:ascii="PT Astra Serif" w:hAnsi="PT Astra Serif"/>
          <w:b/>
          <w:sz w:val="24"/>
          <w:szCs w:val="24"/>
        </w:rPr>
      </w:pPr>
    </w:p>
    <w:p w14:paraId="1D2C871C" w14:textId="5A49646E" w:rsidR="00131089" w:rsidRPr="00ED6144" w:rsidRDefault="00E814B4" w:rsidP="00131089">
      <w:pPr>
        <w:ind w:right="-5244" w:firstLine="708"/>
        <w:rPr>
          <w:rFonts w:ascii="PT Astra Serif" w:hAnsi="PT Astra Serif"/>
          <w:b/>
          <w:sz w:val="24"/>
          <w:szCs w:val="24"/>
        </w:rPr>
      </w:pPr>
      <w:r w:rsidRPr="00ED6144">
        <w:rPr>
          <w:rFonts w:ascii="PT Astra Serif" w:hAnsi="PT Astra Serif"/>
          <w:b/>
          <w:sz w:val="24"/>
          <w:szCs w:val="24"/>
        </w:rPr>
        <w:t>Список сокращений</w:t>
      </w:r>
    </w:p>
    <w:tbl>
      <w:tblPr>
        <w:tblW w:w="146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1624"/>
      </w:tblGrid>
      <w:tr w:rsidR="005C0CFB" w:rsidRPr="00ED6144" w14:paraId="025C5B19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C34D47C" w14:textId="13BA7E2B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АСФ</w:t>
            </w:r>
          </w:p>
        </w:tc>
        <w:tc>
          <w:tcPr>
            <w:tcW w:w="11624" w:type="dxa"/>
            <w:shd w:val="clear" w:color="auto" w:fill="auto"/>
            <w:noWrap/>
          </w:tcPr>
          <w:p w14:paraId="01C875D0" w14:textId="7657D6DD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Аварийно-спасательное формирование</w:t>
            </w:r>
          </w:p>
        </w:tc>
      </w:tr>
      <w:tr w:rsidR="005C0CFB" w:rsidRPr="00ED6144" w14:paraId="570688B4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C1F79D8" w14:textId="40B3FFE2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АХОВ</w:t>
            </w:r>
          </w:p>
        </w:tc>
        <w:tc>
          <w:tcPr>
            <w:tcW w:w="11624" w:type="dxa"/>
            <w:shd w:val="clear" w:color="auto" w:fill="auto"/>
            <w:noWrap/>
          </w:tcPr>
          <w:p w14:paraId="4E9220F0" w14:textId="5A825163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Аварийно-химические опасные вещества</w:t>
            </w:r>
          </w:p>
        </w:tc>
      </w:tr>
      <w:tr w:rsidR="005C0CFB" w:rsidRPr="00ED6144" w14:paraId="23432EDA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3EFA3F04" w14:textId="21BC92CA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ВКС</w:t>
            </w:r>
          </w:p>
        </w:tc>
        <w:tc>
          <w:tcPr>
            <w:tcW w:w="11624" w:type="dxa"/>
            <w:shd w:val="clear" w:color="auto" w:fill="auto"/>
            <w:noWrap/>
          </w:tcPr>
          <w:p w14:paraId="21505E6D" w14:textId="00CDFCEE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Видеоконференцсвязь</w:t>
            </w:r>
          </w:p>
        </w:tc>
      </w:tr>
      <w:tr w:rsidR="005C0CFB" w:rsidRPr="00ED6144" w14:paraId="2A080E5D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  <w:hideMark/>
          </w:tcPr>
          <w:p w14:paraId="63691DF6" w14:textId="6196D686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ВСОД</w:t>
            </w:r>
          </w:p>
        </w:tc>
        <w:tc>
          <w:tcPr>
            <w:tcW w:w="11624" w:type="dxa"/>
            <w:shd w:val="clear" w:color="auto" w:fill="auto"/>
            <w:noWrap/>
            <w:hideMark/>
          </w:tcPr>
          <w:p w14:paraId="52AF4C1E" w14:textId="01A5DBA9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Всероссийская система оперативных донесений о чрезвычайных ситуациях в режиме реального времени</w:t>
            </w:r>
          </w:p>
        </w:tc>
      </w:tr>
      <w:tr w:rsidR="005C0CFB" w:rsidRPr="00ED6144" w14:paraId="5B42D0A3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121BDC1B" w14:textId="408DD4E4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ВСМК</w:t>
            </w:r>
          </w:p>
        </w:tc>
        <w:tc>
          <w:tcPr>
            <w:tcW w:w="11624" w:type="dxa"/>
            <w:shd w:val="clear" w:color="auto" w:fill="auto"/>
            <w:noWrap/>
          </w:tcPr>
          <w:p w14:paraId="51D7B4E0" w14:textId="06987AF6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Всероссийская служба медицины катастроф</w:t>
            </w:r>
          </w:p>
        </w:tc>
      </w:tr>
      <w:tr w:rsidR="005C0CFB" w:rsidRPr="00ED6144" w14:paraId="6D5D3386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D4AE032" w14:textId="1D162D1E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ГУ</w:t>
            </w:r>
          </w:p>
        </w:tc>
        <w:tc>
          <w:tcPr>
            <w:tcW w:w="11624" w:type="dxa"/>
            <w:shd w:val="clear" w:color="auto" w:fill="auto"/>
            <w:noWrap/>
          </w:tcPr>
          <w:p w14:paraId="2C87B5FB" w14:textId="490C3528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Главное управление</w:t>
            </w:r>
          </w:p>
        </w:tc>
      </w:tr>
      <w:tr w:rsidR="005C0CFB" w:rsidRPr="00ED6144" w14:paraId="1D13B9CB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47933E4" w14:textId="54C1FA56" w:rsidR="005C0CFB" w:rsidRPr="00ED6144" w:rsidRDefault="009B3C91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ЛЭМ</w:t>
            </w:r>
          </w:p>
        </w:tc>
        <w:tc>
          <w:tcPr>
            <w:tcW w:w="11624" w:type="dxa"/>
            <w:shd w:val="clear" w:color="auto" w:fill="auto"/>
            <w:noWrap/>
          </w:tcPr>
          <w:p w14:paraId="58C873EA" w14:textId="58B902F0" w:rsidR="005C0CFB" w:rsidRPr="00ED6144" w:rsidRDefault="005C0CFB" w:rsidP="009B3C9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Лечебно-эвакуационные мероприятия</w:t>
            </w:r>
          </w:p>
        </w:tc>
      </w:tr>
      <w:tr w:rsidR="005C0CFB" w:rsidRPr="00ED6144" w14:paraId="69F57254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18CB55CC" w14:textId="798C31B4" w:rsidR="005C0CFB" w:rsidRPr="00ED6144" w:rsidRDefault="005C0CFB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МАЭД</w:t>
            </w:r>
          </w:p>
        </w:tc>
        <w:tc>
          <w:tcPr>
            <w:tcW w:w="11624" w:type="dxa"/>
            <w:shd w:val="clear" w:color="auto" w:fill="auto"/>
            <w:noWrap/>
          </w:tcPr>
          <w:p w14:paraId="4BA73DAA" w14:textId="62944CEE" w:rsidR="005C0CFB" w:rsidRPr="00ED6144" w:rsidRDefault="005C0CFB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Мощность амбиентного эквивалента дозы</w:t>
            </w:r>
          </w:p>
        </w:tc>
      </w:tr>
      <w:tr w:rsidR="007B46EE" w:rsidRPr="00ED6144" w14:paraId="4B9446CF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082FFCFA" w14:textId="6D06E781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МО</w:t>
            </w:r>
          </w:p>
        </w:tc>
        <w:tc>
          <w:tcPr>
            <w:tcW w:w="11624" w:type="dxa"/>
            <w:shd w:val="clear" w:color="auto" w:fill="auto"/>
            <w:noWrap/>
          </w:tcPr>
          <w:p w14:paraId="3408AAFC" w14:textId="3CEC2B89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Медицинская организация</w:t>
            </w:r>
          </w:p>
        </w:tc>
      </w:tr>
      <w:tr w:rsidR="007B46EE" w:rsidRPr="00ED6144" w14:paraId="436AAE07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126D550F" w14:textId="4B4F015C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МВД России</w:t>
            </w:r>
          </w:p>
        </w:tc>
        <w:tc>
          <w:tcPr>
            <w:tcW w:w="11624" w:type="dxa"/>
            <w:shd w:val="clear" w:color="auto" w:fill="auto"/>
            <w:noWrap/>
          </w:tcPr>
          <w:p w14:paraId="0764DC78" w14:textId="30F3F10D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7B46EE" w:rsidRPr="00ED6144" w14:paraId="5AA99666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6EA3127D" w14:textId="19735644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Минздрав России</w:t>
            </w:r>
          </w:p>
        </w:tc>
        <w:tc>
          <w:tcPr>
            <w:tcW w:w="11624" w:type="dxa"/>
            <w:shd w:val="clear" w:color="auto" w:fill="auto"/>
            <w:noWrap/>
          </w:tcPr>
          <w:p w14:paraId="01093E59" w14:textId="78C140AC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Министерство здравоохранения Российской Федерации</w:t>
            </w:r>
          </w:p>
        </w:tc>
      </w:tr>
      <w:tr w:rsidR="007B46EE" w:rsidRPr="00ED6144" w14:paraId="736720B2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36FBBE7E" w14:textId="28DAFBC0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МЧС России</w:t>
            </w:r>
          </w:p>
        </w:tc>
        <w:tc>
          <w:tcPr>
            <w:tcW w:w="11624" w:type="dxa"/>
            <w:shd w:val="clear" w:color="auto" w:fill="auto"/>
            <w:noWrap/>
          </w:tcPr>
          <w:p w14:paraId="72C7BB3E" w14:textId="73F8B290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7B46EE" w:rsidRPr="00ED6144" w14:paraId="29515246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6E738E6" w14:textId="77777777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Минобороны</w:t>
            </w:r>
          </w:p>
          <w:p w14:paraId="565E5183" w14:textId="0F7E8954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России</w:t>
            </w:r>
          </w:p>
        </w:tc>
        <w:tc>
          <w:tcPr>
            <w:tcW w:w="11624" w:type="dxa"/>
            <w:shd w:val="clear" w:color="auto" w:fill="auto"/>
            <w:noWrap/>
          </w:tcPr>
          <w:p w14:paraId="7B69EA60" w14:textId="046710B8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Министерство обороны Российской Федерации</w:t>
            </w:r>
          </w:p>
        </w:tc>
      </w:tr>
      <w:tr w:rsidR="007B46EE" w:rsidRPr="00ED6144" w14:paraId="1CF1C06F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83FB669" w14:textId="355F4B3E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ПВР</w:t>
            </w:r>
          </w:p>
        </w:tc>
        <w:tc>
          <w:tcPr>
            <w:tcW w:w="11624" w:type="dxa"/>
            <w:shd w:val="clear" w:color="auto" w:fill="auto"/>
            <w:noWrap/>
          </w:tcPr>
          <w:p w14:paraId="2F459F01" w14:textId="23D6502F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Пункт временного размещения</w:t>
            </w:r>
          </w:p>
        </w:tc>
      </w:tr>
      <w:tr w:rsidR="007B46EE" w:rsidRPr="00ED6144" w14:paraId="213B141E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0170185A" w14:textId="6FCED990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РВ</w:t>
            </w:r>
          </w:p>
        </w:tc>
        <w:tc>
          <w:tcPr>
            <w:tcW w:w="11624" w:type="dxa"/>
            <w:shd w:val="clear" w:color="auto" w:fill="auto"/>
            <w:noWrap/>
          </w:tcPr>
          <w:p w14:paraId="4462E6BF" w14:textId="6D7D55E2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Радиоактивные вещества</w:t>
            </w:r>
          </w:p>
        </w:tc>
      </w:tr>
      <w:tr w:rsidR="007B46EE" w:rsidRPr="00ED6144" w14:paraId="573F9491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625FED48" w14:textId="2A0A9FE4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РСЧС</w:t>
            </w:r>
          </w:p>
        </w:tc>
        <w:tc>
          <w:tcPr>
            <w:tcW w:w="11624" w:type="dxa"/>
            <w:shd w:val="clear" w:color="auto" w:fill="auto"/>
            <w:noWrap/>
          </w:tcPr>
          <w:p w14:paraId="151EBCD9" w14:textId="74A4BEBF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</w:tr>
      <w:tr w:rsidR="007B46EE" w:rsidRPr="00ED6144" w14:paraId="36958525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3D33604F" w14:textId="024299C4" w:rsidR="007B46EE" w:rsidRPr="00ED6144" w:rsidRDefault="003627BA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СИЗ</w:t>
            </w:r>
          </w:p>
        </w:tc>
        <w:tc>
          <w:tcPr>
            <w:tcW w:w="11624" w:type="dxa"/>
            <w:shd w:val="clear" w:color="auto" w:fill="auto"/>
            <w:noWrap/>
          </w:tcPr>
          <w:p w14:paraId="7702842C" w14:textId="1F785839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Средства индивидуальной защиты</w:t>
            </w:r>
          </w:p>
        </w:tc>
      </w:tr>
      <w:tr w:rsidR="007B46EE" w:rsidRPr="00ED6144" w14:paraId="406F6F5E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121AB58" w14:textId="4F075F25" w:rsidR="007B46EE" w:rsidRPr="00ED6144" w:rsidRDefault="003627BA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СМИ</w:t>
            </w:r>
          </w:p>
        </w:tc>
        <w:tc>
          <w:tcPr>
            <w:tcW w:w="11624" w:type="dxa"/>
            <w:shd w:val="clear" w:color="auto" w:fill="auto"/>
            <w:noWrap/>
          </w:tcPr>
          <w:p w14:paraId="23B70CB6" w14:textId="53964B27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Средства массовой информации</w:t>
            </w:r>
          </w:p>
        </w:tc>
      </w:tr>
      <w:tr w:rsidR="007B46EE" w:rsidRPr="00ED6144" w14:paraId="2E0C6D52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0E104D68" w14:textId="0C34F25F" w:rsidR="007B46EE" w:rsidRPr="00ED6144" w:rsidRDefault="003627BA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СМК</w:t>
            </w:r>
          </w:p>
        </w:tc>
        <w:tc>
          <w:tcPr>
            <w:tcW w:w="11624" w:type="dxa"/>
            <w:shd w:val="clear" w:color="auto" w:fill="auto"/>
            <w:noWrap/>
          </w:tcPr>
          <w:p w14:paraId="2276439C" w14:textId="45444D23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Служба медицины катастроф</w:t>
            </w:r>
          </w:p>
        </w:tc>
      </w:tr>
      <w:tr w:rsidR="007B46EE" w:rsidRPr="00ED6144" w14:paraId="68181938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DCABEBA" w14:textId="307D5062" w:rsidR="007B46EE" w:rsidRPr="00ED6144" w:rsidRDefault="003627BA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СМП</w:t>
            </w:r>
          </w:p>
        </w:tc>
        <w:tc>
          <w:tcPr>
            <w:tcW w:w="11624" w:type="dxa"/>
            <w:shd w:val="clear" w:color="auto" w:fill="auto"/>
            <w:noWrap/>
          </w:tcPr>
          <w:p w14:paraId="5603BA8A" w14:textId="61E3D016" w:rsidR="007B46EE" w:rsidRPr="00ED6144" w:rsidRDefault="007B46EE" w:rsidP="007B46E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Скорая медицинская помощь</w:t>
            </w:r>
          </w:p>
        </w:tc>
      </w:tr>
      <w:tr w:rsidR="003627BA" w:rsidRPr="00ED6144" w14:paraId="0A21B039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1FCF282A" w14:textId="5312D427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СРБ</w:t>
            </w:r>
          </w:p>
        </w:tc>
        <w:tc>
          <w:tcPr>
            <w:tcW w:w="11624" w:type="dxa"/>
            <w:shd w:val="clear" w:color="auto" w:fill="auto"/>
            <w:noWrap/>
          </w:tcPr>
          <w:p w14:paraId="6944A959" w14:textId="22762B06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Специализированная радиологическая бригада</w:t>
            </w:r>
          </w:p>
        </w:tc>
      </w:tr>
      <w:tr w:rsidR="003627BA" w:rsidRPr="00ED6144" w14:paraId="1F7D5967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490AF6BF" w14:textId="06FCF4F5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ССМП</w:t>
            </w:r>
          </w:p>
        </w:tc>
        <w:tc>
          <w:tcPr>
            <w:tcW w:w="11624" w:type="dxa"/>
            <w:shd w:val="clear" w:color="auto" w:fill="auto"/>
            <w:noWrap/>
          </w:tcPr>
          <w:p w14:paraId="44A8EC48" w14:textId="556775CC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Станция скорой медицинской помощи</w:t>
            </w:r>
          </w:p>
        </w:tc>
      </w:tr>
      <w:tr w:rsidR="003627BA" w:rsidRPr="00ED6144" w14:paraId="555958D5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CB9CD91" w14:textId="1BD8E77C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ТМК</w:t>
            </w:r>
          </w:p>
        </w:tc>
        <w:tc>
          <w:tcPr>
            <w:tcW w:w="11624" w:type="dxa"/>
            <w:shd w:val="clear" w:color="auto" w:fill="auto"/>
            <w:noWrap/>
          </w:tcPr>
          <w:p w14:paraId="6F1009EA" w14:textId="27D0C84D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Телемедицинская консультация</w:t>
            </w:r>
          </w:p>
        </w:tc>
      </w:tr>
      <w:tr w:rsidR="003627BA" w:rsidRPr="00ED6144" w14:paraId="2042FA9B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788A2D18" w14:textId="76ACA351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ТМС</w:t>
            </w:r>
          </w:p>
        </w:tc>
        <w:tc>
          <w:tcPr>
            <w:tcW w:w="11624" w:type="dxa"/>
            <w:shd w:val="clear" w:color="auto" w:fill="auto"/>
            <w:noWrap/>
          </w:tcPr>
          <w:p w14:paraId="67F0E9B7" w14:textId="30437CC1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Телемедицинская система</w:t>
            </w:r>
          </w:p>
        </w:tc>
      </w:tr>
      <w:tr w:rsidR="003627BA" w:rsidRPr="00ED6144" w14:paraId="062391F9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0C17A8C4" w14:textId="6DCE9F0F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ТЦМК</w:t>
            </w:r>
          </w:p>
        </w:tc>
        <w:tc>
          <w:tcPr>
            <w:tcW w:w="11624" w:type="dxa"/>
            <w:shd w:val="clear" w:color="auto" w:fill="auto"/>
            <w:noWrap/>
          </w:tcPr>
          <w:p w14:paraId="02B21D88" w14:textId="64CBB5DA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Территориальный центр медицины катастроф</w:t>
            </w:r>
          </w:p>
        </w:tc>
      </w:tr>
      <w:tr w:rsidR="003627BA" w:rsidRPr="00ED6144" w14:paraId="4A00B4D1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E8E55F1" w14:textId="15ECBAE6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ФМБА РОССИИ</w:t>
            </w:r>
          </w:p>
        </w:tc>
        <w:tc>
          <w:tcPr>
            <w:tcW w:w="11624" w:type="dxa"/>
            <w:shd w:val="clear" w:color="auto" w:fill="auto"/>
            <w:noWrap/>
          </w:tcPr>
          <w:p w14:paraId="2583BD45" w14:textId="209D4A54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Федеральное медико-биологическое агентство</w:t>
            </w:r>
          </w:p>
        </w:tc>
      </w:tr>
      <w:tr w:rsidR="003627BA" w:rsidRPr="00ED6144" w14:paraId="7A2959C8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5BA501E3" w14:textId="3FAE3777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ФОИВ</w:t>
            </w:r>
          </w:p>
        </w:tc>
        <w:tc>
          <w:tcPr>
            <w:tcW w:w="11624" w:type="dxa"/>
            <w:shd w:val="clear" w:color="auto" w:fill="auto"/>
            <w:noWrap/>
          </w:tcPr>
          <w:p w14:paraId="64465B4C" w14:textId="278A07BB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Федеральные органы исполнительной власти</w:t>
            </w:r>
          </w:p>
        </w:tc>
      </w:tr>
      <w:tr w:rsidR="003627BA" w:rsidRPr="00ED6144" w14:paraId="17F01EE4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659B4D96" w14:textId="2862BF6E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ФТМС</w:t>
            </w:r>
          </w:p>
        </w:tc>
        <w:tc>
          <w:tcPr>
            <w:tcW w:w="11624" w:type="dxa"/>
            <w:shd w:val="clear" w:color="auto" w:fill="auto"/>
            <w:noWrap/>
          </w:tcPr>
          <w:p w14:paraId="11FC525B" w14:textId="30249F1A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Федеральная телемедицинская система</w:t>
            </w:r>
          </w:p>
        </w:tc>
      </w:tr>
      <w:tr w:rsidR="003627BA" w:rsidRPr="00ED6144" w14:paraId="32181850" w14:textId="77777777" w:rsidTr="001C653E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5790C1BC" w14:textId="6C9D8669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ФЦМК</w:t>
            </w:r>
          </w:p>
        </w:tc>
        <w:tc>
          <w:tcPr>
            <w:tcW w:w="11624" w:type="dxa"/>
            <w:shd w:val="clear" w:color="auto" w:fill="auto"/>
            <w:noWrap/>
          </w:tcPr>
          <w:p w14:paraId="67653E68" w14:textId="62240DC7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Федеральный центр медицины катастроф Федерального государственного бюджетного учреждения «Национальный медико</w:t>
            </w:r>
            <w:r w:rsidRPr="00ED6144">
              <w:rPr>
                <w:rFonts w:ascii="PT Astra Serif" w:hAnsi="PT Astra Serif"/>
                <w:sz w:val="24"/>
                <w:szCs w:val="24"/>
              </w:rPr>
              <w:softHyphen/>
              <w:t>хирургический центр им. Н.И. Пирогова» Минздрава России</w:t>
            </w:r>
          </w:p>
        </w:tc>
      </w:tr>
      <w:tr w:rsidR="003627BA" w:rsidRPr="00ED6144" w14:paraId="6F409EA8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49723BF8" w14:textId="45D2B4F2" w:rsidR="003627BA" w:rsidRPr="00ED6144" w:rsidRDefault="007A44BA" w:rsidP="00392D31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ЦУКС </w:t>
            </w:r>
          </w:p>
        </w:tc>
        <w:tc>
          <w:tcPr>
            <w:tcW w:w="11624" w:type="dxa"/>
            <w:shd w:val="clear" w:color="auto" w:fill="auto"/>
            <w:noWrap/>
          </w:tcPr>
          <w:p w14:paraId="3E737AF3" w14:textId="6B07E49D" w:rsidR="003627BA" w:rsidRPr="00ED6144" w:rsidRDefault="007A44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Центр управления в кризисных ситуациях</w:t>
            </w:r>
            <w:r w:rsidR="00392D31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  <w:tr w:rsidR="003627BA" w:rsidRPr="00ED6144" w14:paraId="1EEBCF00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5D09341C" w14:textId="22BB95A4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</w:t>
            </w:r>
          </w:p>
        </w:tc>
        <w:tc>
          <w:tcPr>
            <w:tcW w:w="11624" w:type="dxa"/>
            <w:shd w:val="clear" w:color="auto" w:fill="auto"/>
            <w:noWrap/>
          </w:tcPr>
          <w:p w14:paraId="452105E4" w14:textId="2BAA1765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Время приема/поступления первичной информации к ответственному лицу</w:t>
            </w:r>
          </w:p>
        </w:tc>
      </w:tr>
      <w:tr w:rsidR="003627BA" w:rsidRPr="00ED6144" w14:paraId="284715A4" w14:textId="77777777" w:rsidTr="009B3C91">
        <w:trPr>
          <w:trHeight w:val="290"/>
        </w:trPr>
        <w:tc>
          <w:tcPr>
            <w:tcW w:w="2992" w:type="dxa"/>
            <w:shd w:val="clear" w:color="auto" w:fill="auto"/>
            <w:noWrap/>
          </w:tcPr>
          <w:p w14:paraId="2A1F1DE5" w14:textId="70EAAA89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ЧС</w:t>
            </w:r>
          </w:p>
        </w:tc>
        <w:tc>
          <w:tcPr>
            <w:tcW w:w="11624" w:type="dxa"/>
            <w:shd w:val="clear" w:color="auto" w:fill="auto"/>
            <w:noWrap/>
          </w:tcPr>
          <w:p w14:paraId="06CAAC77" w14:textId="20B388A6" w:rsidR="003627BA" w:rsidRPr="00ED6144" w:rsidRDefault="003627BA" w:rsidP="003627BA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Чрезвычайная ситуация</w:t>
            </w:r>
          </w:p>
        </w:tc>
      </w:tr>
    </w:tbl>
    <w:p w14:paraId="1D137FD4" w14:textId="77777777" w:rsidR="00131089" w:rsidRPr="00ED6144" w:rsidRDefault="00131089" w:rsidP="00131089">
      <w:pPr>
        <w:jc w:val="both"/>
        <w:rPr>
          <w:rFonts w:ascii="PT Astra Serif" w:hAnsi="PT Astra Serif"/>
          <w:bCs/>
          <w:sz w:val="24"/>
          <w:szCs w:val="24"/>
        </w:rPr>
      </w:pPr>
    </w:p>
    <w:p w14:paraId="101BB7F8" w14:textId="77777777" w:rsidR="00131089" w:rsidRPr="00ED6144" w:rsidRDefault="00131089" w:rsidP="00131089">
      <w:pPr>
        <w:ind w:left="426" w:right="372"/>
        <w:jc w:val="both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bCs/>
          <w:sz w:val="24"/>
          <w:szCs w:val="24"/>
        </w:rPr>
        <w:t>* - в</w:t>
      </w:r>
      <w:r w:rsidRPr="00ED6144">
        <w:rPr>
          <w:rFonts w:ascii="PT Astra Serif" w:hAnsi="PT Astra Serif"/>
          <w:sz w:val="24"/>
          <w:szCs w:val="24"/>
        </w:rPr>
        <w:t xml:space="preserve"> соответствии с приказом МЧС России от 05.07.2021 № 429 «Об установлении критериев информации о чрезвычайных ситуациях природного и техногенного характера» к данному алгоритму реагирования относятся п. 1 п/п.1.2.; п.2.п/п 2.1; 2.2; 2.3 (за исключением п/п 2.3.12- 2.3.15); п/п 2.4.; п/п 2.5 (за исключением п/п 2.5.2-2.5.3);</w:t>
      </w:r>
    </w:p>
    <w:p w14:paraId="126D514E" w14:textId="77777777" w:rsidR="00131089" w:rsidRPr="00ED6144" w:rsidRDefault="00131089" w:rsidP="00131089">
      <w:pPr>
        <w:ind w:left="426" w:right="372"/>
        <w:jc w:val="both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sz w:val="24"/>
          <w:szCs w:val="24"/>
        </w:rPr>
        <w:t xml:space="preserve"> - в соответствии с приказом Минздрава России от 23.04.2002 № 131 «Об утверждении инструкций по заполнению учетных форм службы медицины катастроф» к данному алгоритму реагирования относится п. 1 п/п 1.2.; 1.7-1.8; п.2 п/п 2.1-2.3; п.4 Приложения № 5.</w:t>
      </w:r>
    </w:p>
    <w:p w14:paraId="4090B327" w14:textId="77777777" w:rsidR="00E814B4" w:rsidRPr="00ED6144" w:rsidRDefault="00E814B4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387D022C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3F70442D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620CBD63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4A2E0AD8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57BCB381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38B13019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29AC5D9F" w14:textId="61C9F101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1B2F9D8A" w14:textId="5F8556A3" w:rsidR="00E17F75" w:rsidRPr="00ED6144" w:rsidRDefault="00E17F75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1959A08E" w14:textId="170074EB" w:rsidR="00E17F75" w:rsidRPr="00ED6144" w:rsidRDefault="00E17F75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079214C5" w14:textId="77777777" w:rsidR="00E17F75" w:rsidRPr="00ED6144" w:rsidRDefault="00E17F75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6406812D" w14:textId="68F02DD0" w:rsidR="007A44BA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611A81C4" w14:textId="77777777" w:rsidR="00ED6144" w:rsidRPr="00ED6144" w:rsidRDefault="00ED6144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2AAC5233" w14:textId="77777777" w:rsidR="007A44BA" w:rsidRPr="00ED6144" w:rsidRDefault="007A44BA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09D14B9F" w14:textId="1331114D" w:rsidR="00131089" w:rsidRPr="00ED6144" w:rsidRDefault="00131089" w:rsidP="00DD4E73">
      <w:pPr>
        <w:rPr>
          <w:rFonts w:ascii="PT Astra Serif" w:hAnsi="PT Astra Serif"/>
          <w:b/>
          <w:sz w:val="24"/>
          <w:szCs w:val="24"/>
        </w:rPr>
      </w:pPr>
      <w:r w:rsidRPr="00ED6144">
        <w:rPr>
          <w:rFonts w:ascii="PT Astra Serif" w:hAnsi="PT Astra Serif"/>
          <w:b/>
          <w:sz w:val="24"/>
          <w:szCs w:val="24"/>
        </w:rPr>
        <w:lastRenderedPageBreak/>
        <w:t>Алгоритм действий:</w:t>
      </w:r>
    </w:p>
    <w:p w14:paraId="3D4ED141" w14:textId="77777777" w:rsidR="00131089" w:rsidRPr="00ED6144" w:rsidRDefault="00131089" w:rsidP="00131089">
      <w:pPr>
        <w:jc w:val="center"/>
        <w:rPr>
          <w:rFonts w:ascii="PT Astra Serif" w:hAnsi="PT Astra Serif"/>
          <w:b/>
          <w:sz w:val="24"/>
          <w:szCs w:val="24"/>
        </w:rPr>
      </w:pPr>
    </w:p>
    <w:p w14:paraId="0BFB09B3" w14:textId="77777777" w:rsidR="00131089" w:rsidRPr="00ED6144" w:rsidRDefault="00131089" w:rsidP="00131089">
      <w:pPr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147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9615"/>
        <w:gridCol w:w="2151"/>
        <w:tblGridChange w:id="3">
          <w:tblGrid>
            <w:gridCol w:w="421"/>
            <w:gridCol w:w="119"/>
            <w:gridCol w:w="421"/>
            <w:gridCol w:w="2344"/>
            <w:gridCol w:w="59"/>
            <w:gridCol w:w="9194"/>
            <w:gridCol w:w="421"/>
            <w:gridCol w:w="1470"/>
            <w:gridCol w:w="681"/>
          </w:tblGrid>
        </w:tblGridChange>
      </w:tblGrid>
      <w:tr w:rsidR="00131089" w:rsidRPr="00ED6144" w14:paraId="3F65DD25" w14:textId="77777777" w:rsidTr="001C653E">
        <w:tc>
          <w:tcPr>
            <w:tcW w:w="540" w:type="dxa"/>
            <w:shd w:val="clear" w:color="auto" w:fill="auto"/>
          </w:tcPr>
          <w:p w14:paraId="38AFD099" w14:textId="77777777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№</w:t>
            </w:r>
          </w:p>
          <w:p w14:paraId="4BE25CBE" w14:textId="77777777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2403" w:type="dxa"/>
            <w:shd w:val="clear" w:color="auto" w:fill="auto"/>
          </w:tcPr>
          <w:p w14:paraId="460CB2B9" w14:textId="77777777" w:rsidR="00131089" w:rsidRPr="00ED6144" w:rsidRDefault="00131089" w:rsidP="001C653E">
            <w:p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Ответственные лица</w:t>
            </w:r>
          </w:p>
        </w:tc>
        <w:tc>
          <w:tcPr>
            <w:tcW w:w="9615" w:type="dxa"/>
            <w:shd w:val="clear" w:color="auto" w:fill="auto"/>
          </w:tcPr>
          <w:p w14:paraId="70314AE8" w14:textId="77777777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Действия</w:t>
            </w:r>
          </w:p>
        </w:tc>
        <w:tc>
          <w:tcPr>
            <w:tcW w:w="2151" w:type="dxa"/>
          </w:tcPr>
          <w:p w14:paraId="2E138F1B" w14:textId="77777777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Время реагирования (не позднее)</w:t>
            </w:r>
          </w:p>
        </w:tc>
      </w:tr>
      <w:tr w:rsidR="00322FF6" w:rsidRPr="00ED6144" w14:paraId="06AA752A" w14:textId="77777777" w:rsidTr="00322FF6">
        <w:trPr>
          <w:trHeight w:val="7461"/>
        </w:trPr>
        <w:tc>
          <w:tcPr>
            <w:tcW w:w="540" w:type="dxa"/>
            <w:vMerge w:val="restart"/>
            <w:shd w:val="clear" w:color="auto" w:fill="auto"/>
          </w:tcPr>
          <w:p w14:paraId="41E1A238" w14:textId="77777777" w:rsidR="00322FF6" w:rsidRPr="00ED6144" w:rsidRDefault="00322FF6" w:rsidP="00125C79">
            <w:pPr>
              <w:pStyle w:val="ad"/>
              <w:numPr>
                <w:ilvl w:val="0"/>
                <w:numId w:val="2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 w:val="restart"/>
            <w:shd w:val="clear" w:color="auto" w:fill="auto"/>
          </w:tcPr>
          <w:p w14:paraId="081906A7" w14:textId="77777777" w:rsidR="00322FF6" w:rsidRPr="00ED6144" w:rsidRDefault="00322FF6" w:rsidP="001C653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Диспетчер (фельдшер, медицинская сестра)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9615" w:type="dxa"/>
            <w:shd w:val="clear" w:color="auto" w:fill="auto"/>
          </w:tcPr>
          <w:p w14:paraId="4320F302" w14:textId="77777777" w:rsidR="00322FF6" w:rsidRPr="00ED6144" w:rsidRDefault="00322FF6" w:rsidP="001C653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1. При получении информации о ЧС из любого достоверного источника:</w:t>
            </w:r>
          </w:p>
          <w:p w14:paraId="6217725C" w14:textId="6C21A79D" w:rsidR="00322FF6" w:rsidRPr="00ED6144" w:rsidRDefault="00322FF6" w:rsidP="001C653E">
            <w:pPr>
              <w:pStyle w:val="ad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- уточняет </w:t>
            </w: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в ТЦМК и в ЦУКС ГУ МЧС России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по Томской области и фиксирует информацию в соответствии с должностной инструкцией, в том числе: время и место произошедшего события (точный адрес, значимый ориентир, наличие и количество пострадавших, данные заявителя (фамилия, имя, отчество, телефон, адрес его местонахождения), время поступления сообщения, дополнительно уточняет масштабы происшествия, характер повреждений и т.д.;</w:t>
            </w:r>
          </w:p>
          <w:p w14:paraId="79F90DCB" w14:textId="77777777" w:rsidR="00322FF6" w:rsidRPr="00ED6144" w:rsidRDefault="00322FF6" w:rsidP="001C653E">
            <w:pPr>
              <w:pStyle w:val="ad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вызов оформляется максимально быстро, сбор персональных данных (дата рождения и т.д.) не проводится, абоненту сообщают, что вызов принят и просят не занимать телефон, т.к. через несколько минут будут связываться с ним для уточнения данных.</w:t>
            </w:r>
          </w:p>
          <w:p w14:paraId="629314FD" w14:textId="77777777" w:rsidR="00322FF6" w:rsidRPr="00ED6144" w:rsidRDefault="00322FF6" w:rsidP="008E707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 xml:space="preserve">2.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Незамедлительно передает информацию старшему врачу ССМП, который в свою очередь назначает одного из старших диспетчеров ответственного за связь с бригадами и сбор информации по мероприятиям на данном происшествии:</w:t>
            </w:r>
          </w:p>
          <w:p w14:paraId="3F990BA5" w14:textId="77777777" w:rsidR="00322FF6" w:rsidRPr="00ED6144" w:rsidRDefault="00322FF6" w:rsidP="008E7070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информирует экстренные оперативные службы согласно схеме оповещения должностных лиц при возникновении ЧС;</w:t>
            </w:r>
          </w:p>
          <w:p w14:paraId="6D609BB2" w14:textId="77777777" w:rsidR="00322FF6" w:rsidRPr="00ED6144" w:rsidRDefault="00322FF6" w:rsidP="008E7070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передает первичную информацию о возникновении ЧС или инцидента оперативному дежурному ТЦМК</w:t>
            </w:r>
          </w:p>
          <w:p w14:paraId="2E41E4F1" w14:textId="77777777" w:rsidR="00322FF6" w:rsidRPr="00ED6144" w:rsidRDefault="00322FF6" w:rsidP="008E7070">
            <w:pPr>
              <w:ind w:firstLine="205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До особого распоряжения старшего врача либо оперативного дежурного ТЦМК бригады СМП к месту ЧС не направляет!!!</w:t>
            </w:r>
          </w:p>
          <w:p w14:paraId="30F8ACF8" w14:textId="77777777" w:rsidR="00322FF6" w:rsidRPr="00ED6144" w:rsidRDefault="00322FF6" w:rsidP="008E7070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Перед отправкой в зону ЧС бригады СМП должны пройти специальную подготовку санитарного автомобиля (покрыть полиэтиленовой пленкой носилки, медицинское оборудование и все поверхности внутри салона автомобиля), иметь моющие средства,</w:t>
            </w:r>
            <w:r w:rsidRPr="00ED6144">
              <w:rPr>
                <w:rFonts w:ascii="PT Astra Serif" w:hAnsi="PT Astra Serif"/>
                <w:sz w:val="24"/>
                <w:szCs w:val="24"/>
              </w:rPr>
              <w:br/>
              <w:t>каждый специалист бригады должен использовать СИЗ:</w:t>
            </w:r>
          </w:p>
          <w:p w14:paraId="4F108181" w14:textId="12666E25" w:rsidR="00322FF6" w:rsidRPr="00ED6144" w:rsidRDefault="00322FF6" w:rsidP="00D9615F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- кожи - </w:t>
            </w:r>
            <w:r w:rsidR="00ED6144">
              <w:rPr>
                <w:rFonts w:ascii="PT Astra Serif" w:hAnsi="PT Astra Serif"/>
                <w:sz w:val="24"/>
                <w:szCs w:val="24"/>
              </w:rPr>
              <w:t>комбинезоны и шапочки из неткан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ого материала, закрытую обувь,</w:t>
            </w:r>
            <w:r w:rsidRPr="00ED6144">
              <w:rPr>
                <w:rFonts w:ascii="PT Astra Serif" w:hAnsi="PT Astra Serif"/>
                <w:sz w:val="24"/>
                <w:szCs w:val="24"/>
              </w:rPr>
              <w:br/>
              <w:t>латексные перчатки;</w:t>
            </w:r>
          </w:p>
          <w:p w14:paraId="474522C8" w14:textId="77777777" w:rsidR="00322FF6" w:rsidRPr="00ED6144" w:rsidRDefault="00322FF6" w:rsidP="00D9615F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органов дыхания - респиратор лепесток, ШБ-200 или аналогичный;</w:t>
            </w:r>
          </w:p>
          <w:p w14:paraId="388B1D12" w14:textId="4254223B" w:rsidR="00322FF6" w:rsidRPr="00ED6144" w:rsidRDefault="00322FF6" w:rsidP="00D9615F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глаз - очки.</w:t>
            </w:r>
          </w:p>
        </w:tc>
        <w:tc>
          <w:tcPr>
            <w:tcW w:w="2151" w:type="dxa"/>
            <w:vMerge w:val="restart"/>
          </w:tcPr>
          <w:p w14:paraId="4BE719B9" w14:textId="5AC9ED75" w:rsidR="00322FF6" w:rsidRPr="00ED6144" w:rsidRDefault="00322FF6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Ч+5 мин.</w:t>
            </w:r>
          </w:p>
          <w:p w14:paraId="7BD2B468" w14:textId="77777777" w:rsidR="00322FF6" w:rsidRPr="00ED6144" w:rsidRDefault="00322FF6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5D5FF0B1" w14:textId="77777777" w:rsidR="00322FF6" w:rsidRPr="00ED6144" w:rsidRDefault="00322FF6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44A19A55" w14:textId="77777777" w:rsidR="00322FF6" w:rsidRPr="00ED6144" w:rsidRDefault="00322FF6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31089" w:rsidRPr="00ED6144" w14:paraId="27C87603" w14:textId="77777777" w:rsidTr="00C1356F">
        <w:trPr>
          <w:trHeight w:val="1257"/>
        </w:trPr>
        <w:tc>
          <w:tcPr>
            <w:tcW w:w="540" w:type="dxa"/>
            <w:vMerge/>
            <w:shd w:val="clear" w:color="auto" w:fill="auto"/>
          </w:tcPr>
          <w:p w14:paraId="0CFFF9E8" w14:textId="77777777" w:rsidR="00131089" w:rsidRPr="00ED6144" w:rsidRDefault="00131089" w:rsidP="00125C79">
            <w:pPr>
              <w:pStyle w:val="ad"/>
              <w:numPr>
                <w:ilvl w:val="0"/>
                <w:numId w:val="2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322DF92" w14:textId="77777777" w:rsidR="00131089" w:rsidRPr="00ED6144" w:rsidRDefault="00131089" w:rsidP="001C653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54C9E63" w14:textId="04797C4B" w:rsidR="00C1356F" w:rsidRPr="00ED6144" w:rsidRDefault="00C1356F" w:rsidP="00C1356F">
            <w:pPr>
              <w:pStyle w:val="ad"/>
              <w:numPr>
                <w:ilvl w:val="0"/>
                <w:numId w:val="8"/>
              </w:numPr>
              <w:ind w:left="63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При наличии возможности предпринимает меры по визуализации места</w:t>
            </w:r>
            <w:r w:rsidRPr="00ED6144">
              <w:rPr>
                <w:rFonts w:ascii="PT Astra Serif" w:hAnsi="PT Astra Serif"/>
                <w:sz w:val="24"/>
                <w:szCs w:val="24"/>
              </w:rPr>
              <w:br/>
              <w:t>происшествия с помощью мониторинга видеонаблюдения;</w:t>
            </w:r>
          </w:p>
          <w:p w14:paraId="076506F9" w14:textId="24D3DEC4" w:rsidR="00C1356F" w:rsidRPr="00ED6144" w:rsidRDefault="00C1356F" w:rsidP="00C1356F">
            <w:pPr>
              <w:ind w:left="6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при необходимости звонит по контактному телефону очевидца ЧС, уточняет</w:t>
            </w:r>
          </w:p>
          <w:p w14:paraId="0360DE71" w14:textId="49C92B1D" w:rsidR="00131089" w:rsidRPr="00ED6144" w:rsidRDefault="00C1356F" w:rsidP="00C1356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дополнительную информацию.</w:t>
            </w:r>
          </w:p>
        </w:tc>
        <w:tc>
          <w:tcPr>
            <w:tcW w:w="2151" w:type="dxa"/>
            <w:vMerge/>
          </w:tcPr>
          <w:p w14:paraId="364247C7" w14:textId="77777777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31089" w:rsidRPr="00ED6144" w14:paraId="5FC1C54A" w14:textId="77777777" w:rsidTr="005E4B1F">
        <w:trPr>
          <w:trHeight w:val="3401"/>
        </w:trPr>
        <w:tc>
          <w:tcPr>
            <w:tcW w:w="540" w:type="dxa"/>
            <w:vMerge/>
            <w:shd w:val="clear" w:color="auto" w:fill="auto"/>
          </w:tcPr>
          <w:p w14:paraId="173A4F5A" w14:textId="77777777" w:rsidR="00131089" w:rsidRPr="00ED6144" w:rsidRDefault="00131089" w:rsidP="00C1356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302E9D7" w14:textId="77777777" w:rsidR="00131089" w:rsidRPr="00ED6144" w:rsidRDefault="00131089" w:rsidP="001C653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3588D14" w14:textId="77777777" w:rsidR="005E4B1F" w:rsidRPr="00ED6144" w:rsidRDefault="005E4B1F" w:rsidP="005E4B1F">
            <w:pPr>
              <w:ind w:firstLine="63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Радиационная разведка в месте ЧС проводится силами и средствами специалистов МЧС России или других организаций ответственных за дозиметрический контроль в зоне ЧС.</w:t>
            </w:r>
          </w:p>
          <w:p w14:paraId="7728EBE3" w14:textId="77777777" w:rsidR="005E4B1F" w:rsidRPr="00ED6144" w:rsidRDefault="005E4B1F" w:rsidP="005E4B1F">
            <w:pPr>
              <w:ind w:firstLine="6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Выделяют 3 зоны:</w:t>
            </w:r>
          </w:p>
          <w:p w14:paraId="77EE696F" w14:textId="77777777" w:rsidR="005E4B1F" w:rsidRPr="00ED6144" w:rsidRDefault="005E4B1F" w:rsidP="005E4B1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 - «красная» зона строго контролируемого допуска (охраняемая, загрязнение с МАЭД выше 100 мкЗв/ч на расстоянии 1 м от поверхности), в которой работает только специально подготовленный персонал АСФ;</w:t>
            </w:r>
          </w:p>
          <w:p w14:paraId="104FBED7" w14:textId="77777777" w:rsidR="005E4B1F" w:rsidRPr="00ED6144" w:rsidRDefault="005E4B1F" w:rsidP="005E4B1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 - «желтая» зона ограниченного допуска (буферная, загрязнение с МАЭД 20 мкЗв/ч и ниже), в которой работают только специализированные радиологические бригады (СРБ);</w:t>
            </w:r>
          </w:p>
          <w:p w14:paraId="5E58E6CA" w14:textId="77777777" w:rsidR="005E4B1F" w:rsidRPr="00ED6144" w:rsidRDefault="005E4B1F" w:rsidP="005E4B1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 - «зеленая» зона общего допуска, в которой работают бригады СМП в СИЗ.</w:t>
            </w:r>
          </w:p>
          <w:p w14:paraId="0981ED82" w14:textId="6531A016" w:rsidR="00131089" w:rsidRPr="00ED6144" w:rsidRDefault="005E4B1F" w:rsidP="001C653E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До особого распоряжения </w:t>
            </w:r>
            <w:r w:rsidR="002E7468"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старшего врача либо </w:t>
            </w: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оперативного дежурного ТЦМК бригады СМП на границу зоны ЧС не направляет!!!</w:t>
            </w: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151" w:type="dxa"/>
          </w:tcPr>
          <w:p w14:paraId="021F115C" w14:textId="77777777" w:rsidR="005E4B1F" w:rsidRPr="00ED6144" w:rsidRDefault="005E4B1F" w:rsidP="0001367F">
            <w:pPr>
              <w:pStyle w:val="60"/>
              <w:shd w:val="clear" w:color="auto" w:fill="auto"/>
              <w:ind w:left="80" w:right="100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специализированные радиологические бригады (СРБ) формируются в структурах ФМБА России,</w:t>
            </w:r>
          </w:p>
          <w:p w14:paraId="7CE9B44F" w14:textId="78FC6A1A" w:rsidR="005E4B1F" w:rsidRPr="00ED6144" w:rsidRDefault="005E4B1F" w:rsidP="0001367F">
            <w:pPr>
              <w:pStyle w:val="60"/>
              <w:shd w:val="clear" w:color="auto" w:fill="auto"/>
              <w:tabs>
                <w:tab w:val="right" w:pos="2178"/>
              </w:tabs>
              <w:ind w:left="80" w:right="100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Роспотребнадзор, МЧС</w:t>
            </w:r>
            <w:r w:rsidR="0001367F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России,</w:t>
            </w:r>
          </w:p>
          <w:p w14:paraId="2CB73C41" w14:textId="77777777" w:rsidR="005E4B1F" w:rsidRPr="00ED6144" w:rsidRDefault="005E4B1F" w:rsidP="0001367F">
            <w:pPr>
              <w:pStyle w:val="60"/>
              <w:shd w:val="clear" w:color="auto" w:fill="auto"/>
              <w:ind w:left="80" w:right="100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Минобороны России, Росатома.</w:t>
            </w:r>
          </w:p>
          <w:p w14:paraId="7551D769" w14:textId="2F3235D9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31089" w:rsidRPr="00ED6144" w14:paraId="3A7060B0" w14:textId="77777777" w:rsidTr="001C653E">
        <w:trPr>
          <w:trHeight w:val="702"/>
        </w:trPr>
        <w:tc>
          <w:tcPr>
            <w:tcW w:w="540" w:type="dxa"/>
            <w:vMerge/>
            <w:shd w:val="clear" w:color="auto" w:fill="auto"/>
          </w:tcPr>
          <w:p w14:paraId="27BA8253" w14:textId="77777777" w:rsidR="00131089" w:rsidRPr="00ED6144" w:rsidRDefault="00131089" w:rsidP="00C1356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92666D8" w14:textId="77777777" w:rsidR="00131089" w:rsidRPr="00ED6144" w:rsidRDefault="00131089" w:rsidP="001C653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8BF3CFB" w14:textId="51EDC79A" w:rsidR="00D6137C" w:rsidRPr="00ED6144" w:rsidRDefault="00D6137C" w:rsidP="003172DD">
            <w:pPr>
              <w:pStyle w:val="a3"/>
              <w:numPr>
                <w:ilvl w:val="0"/>
                <w:numId w:val="8"/>
              </w:numPr>
              <w:spacing w:before="73"/>
              <w:ind w:left="0" w:right="109" w:firstLine="205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При получении распоряжения от </w:t>
            </w:r>
            <w:r w:rsidR="002E7468" w:rsidRPr="00ED6144">
              <w:rPr>
                <w:rFonts w:ascii="PT Astra Serif" w:hAnsi="PT Astra Serif"/>
                <w:sz w:val="24"/>
                <w:szCs w:val="24"/>
              </w:rPr>
              <w:t xml:space="preserve">старшего врача ССМП </w:t>
            </w:r>
            <w:r w:rsidR="00E814B4" w:rsidRPr="00ED6144">
              <w:rPr>
                <w:rFonts w:ascii="PT Astra Serif" w:hAnsi="PT Astra Serif"/>
                <w:sz w:val="24"/>
                <w:szCs w:val="24"/>
              </w:rPr>
              <w:t xml:space="preserve">или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ТЦМК незамедлительно направляет к месту ЧС по возможности необходимое количество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бригад СМП исходя из предполагаемого количества пострадавших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(Приложение №</w:t>
            </w:r>
            <w:r w:rsidR="00ED6363" w:rsidRPr="00ED6144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="00254C32">
              <w:rPr>
                <w:rFonts w:ascii="PT Astra Serif" w:hAnsi="PT Astra Serif"/>
                <w:sz w:val="24"/>
                <w:szCs w:val="24"/>
              </w:rPr>
              <w:t>1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>)</w:t>
            </w:r>
            <w:r w:rsidRPr="00ED6144">
              <w:rPr>
                <w:rFonts w:ascii="PT Astra Serif" w:hAnsi="PT Astra Serif"/>
                <w:sz w:val="24"/>
                <w:szCs w:val="24"/>
              </w:rPr>
              <w:t>, а при отсутствии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данных о числе пораженных, направляет специально подготовленную одну выездную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бригаду СМП.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Бригады СМП работают в «зеленой» зоне (по данным МЧС России). Должен быть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приоритет оказания неотложной медицинской помощи по отношению к мероприятиям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санитарной обработки. Сначала выполняется </w:t>
            </w:r>
            <w:r w:rsidR="003172DD" w:rsidRPr="00ED6144">
              <w:rPr>
                <w:rFonts w:ascii="PT Astra Serif" w:hAnsi="PT Astra Serif"/>
                <w:sz w:val="24"/>
                <w:szCs w:val="24"/>
              </w:rPr>
              <w:t>стабилизация состояния,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пораженного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3172DD" w:rsidRPr="00ED6144">
              <w:rPr>
                <w:rFonts w:ascii="PT Astra Serif" w:hAnsi="PT Astra Serif"/>
                <w:sz w:val="24"/>
                <w:szCs w:val="24"/>
              </w:rPr>
              <w:t>затем,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выполняется его санитарная обработка. Необходимо соблюдение требований</w:t>
            </w:r>
            <w:r w:rsidR="00ED6363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радиационной безопасности при оказании медицинской помощи пораженным</w:t>
            </w:r>
            <w:r w:rsidR="003172DD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имеющим поверхностное радиоактивное загрязнение. Это достигается принципами радиационной безопасности: защитой медработников временем, расстоянием, использованием средств индивидуальной защиты (СИЗ) кожи и органов дыхания. Частичная санитарная обработка пораженных проводится специалистами бригад СМП в случае высоких уровней поверхностного радиоактивного загрязнения (МАЭД выше 10мЗв/ч) как можно скорее в целях предотвращения облучения кожи в высоких дозах (данное значение МАЭД может быть при внутреннем облучении, тогда проведение санитарной обработки не позволит ее снизить). Санитарная обработка проводится путем обтирания тампонами или </w:t>
            </w:r>
            <w:r w:rsidR="00E029BE" w:rsidRPr="00ED6144">
              <w:rPr>
                <w:rFonts w:ascii="PT Astra Serif" w:hAnsi="PT Astra Serif"/>
                <w:sz w:val="24"/>
                <w:szCs w:val="24"/>
              </w:rPr>
              <w:t>обмывания открытых участков кожи,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пораженного моющими средствами. Пораженным в состоянии средней и легкой степени </w:t>
            </w: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тяжести медицинская помощь оказывается после проведенной специалистами МЧС России их санитарной обработки в зоне ЧС.</w:t>
            </w:r>
          </w:p>
          <w:p w14:paraId="11444B42" w14:textId="21848103" w:rsidR="00131089" w:rsidRPr="00ED6144" w:rsidRDefault="00D6137C" w:rsidP="003172DD">
            <w:pPr>
              <w:ind w:firstLine="20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Комплектование бригад средствами индивидуального дозиметрического контроля, радиопротекторами не проводится. Вместе с тем, при наличии, с целью профилактики могут применяться ондансетрон, латран.</w:t>
            </w:r>
          </w:p>
        </w:tc>
        <w:tc>
          <w:tcPr>
            <w:tcW w:w="2151" w:type="dxa"/>
          </w:tcPr>
          <w:p w14:paraId="31991303" w14:textId="77777777" w:rsidR="00D6137C" w:rsidRPr="00ED6144" w:rsidRDefault="00D6137C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По факту разрешения выезда. Бригады СМП привлекаются к</w:t>
            </w:r>
          </w:p>
          <w:p w14:paraId="587B2A43" w14:textId="77777777" w:rsidR="00D6137C" w:rsidRPr="00ED6144" w:rsidRDefault="00D6137C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оказанию</w:t>
            </w:r>
          </w:p>
          <w:p w14:paraId="081133D2" w14:textId="77777777" w:rsidR="00D6137C" w:rsidRPr="00ED6144" w:rsidRDefault="00D6137C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медицинской</w:t>
            </w:r>
          </w:p>
          <w:p w14:paraId="16FDACD9" w14:textId="77777777" w:rsidR="00D6137C" w:rsidRPr="00ED6144" w:rsidRDefault="00D6137C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помощи</w:t>
            </w:r>
          </w:p>
          <w:p w14:paraId="5590D0C5" w14:textId="77777777" w:rsidR="000B5515" w:rsidRPr="00ED6144" w:rsidRDefault="00D6137C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i/>
                <w:iCs/>
                <w:sz w:val="24"/>
                <w:szCs w:val="24"/>
              </w:rPr>
              <w:t>преимущественно в случаях наличия тяжелых комбинированных</w:t>
            </w:r>
            <w:r w:rsidR="000B5515" w:rsidRPr="00ED6144">
              <w:rPr>
                <w:rFonts w:ascii="PT Astra Serif" w:hAnsi="PT Astra Serif"/>
                <w:b/>
                <w:bCs/>
                <w:i/>
                <w:iCs/>
                <w:sz w:val="24"/>
                <w:szCs w:val="24"/>
              </w:rPr>
              <w:t xml:space="preserve"> поражений</w:t>
            </w:r>
            <w:r w:rsidR="000B5515"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, при</w:t>
            </w:r>
          </w:p>
          <w:p w14:paraId="1CDCC518" w14:textId="2FA5EE0F" w:rsidR="00D6137C" w:rsidRPr="00ED6144" w:rsidRDefault="000B5515" w:rsidP="000B5515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которых радиационный фактор не является основным </w:t>
            </w: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(определяющим степень тяжести состояния).</w:t>
            </w:r>
          </w:p>
          <w:p w14:paraId="0407CDD7" w14:textId="6047E4FC" w:rsidR="00131089" w:rsidRPr="00ED6144" w:rsidRDefault="00131089" w:rsidP="001C653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15316" w:rsidRPr="00ED6144" w14:paraId="7EC6E7CF" w14:textId="77777777" w:rsidTr="00515316">
        <w:trPr>
          <w:trHeight w:val="591"/>
        </w:trPr>
        <w:tc>
          <w:tcPr>
            <w:tcW w:w="540" w:type="dxa"/>
            <w:vMerge/>
            <w:shd w:val="clear" w:color="auto" w:fill="auto"/>
          </w:tcPr>
          <w:p w14:paraId="043A0088" w14:textId="77777777" w:rsidR="00515316" w:rsidRPr="00ED6144" w:rsidRDefault="00515316" w:rsidP="00515316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033048C" w14:textId="77777777" w:rsidR="00515316" w:rsidRPr="00ED6144" w:rsidRDefault="00515316" w:rsidP="00515316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0424FF8" w14:textId="2ABF59D8" w:rsidR="00515316" w:rsidRPr="00ED6144" w:rsidRDefault="00515316" w:rsidP="0051531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5. По распоряжению старшего врача ССМП - создает резерв бригад СМП на ближайших к месту ЧС подстанциях.</w:t>
            </w:r>
          </w:p>
        </w:tc>
        <w:tc>
          <w:tcPr>
            <w:tcW w:w="2151" w:type="dxa"/>
          </w:tcPr>
          <w:p w14:paraId="0B02A028" w14:textId="3CB08422" w:rsidR="00515316" w:rsidRPr="00ED6144" w:rsidRDefault="00515316" w:rsidP="0051531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Ч+10 мин.</w:t>
            </w:r>
          </w:p>
        </w:tc>
      </w:tr>
      <w:tr w:rsidR="006A7B38" w:rsidRPr="00ED6144" w14:paraId="731D04AE" w14:textId="77777777" w:rsidTr="001C653E">
        <w:trPr>
          <w:trHeight w:val="668"/>
        </w:trPr>
        <w:tc>
          <w:tcPr>
            <w:tcW w:w="540" w:type="dxa"/>
            <w:vMerge/>
            <w:shd w:val="clear" w:color="auto" w:fill="auto"/>
          </w:tcPr>
          <w:p w14:paraId="2FB7F125" w14:textId="77777777" w:rsidR="006A7B38" w:rsidRPr="00ED6144" w:rsidRDefault="006A7B38" w:rsidP="006A7B3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EAAD3DC" w14:textId="77777777" w:rsidR="006A7B38" w:rsidRPr="00ED6144" w:rsidRDefault="006A7B38" w:rsidP="006A7B38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9E5C6B5" w14:textId="77777777" w:rsidR="006A7B38" w:rsidRPr="00ED6144" w:rsidRDefault="006A7B38" w:rsidP="006A7B38">
            <w:pPr>
              <w:pStyle w:val="41"/>
              <w:shd w:val="clear" w:color="auto" w:fill="auto"/>
              <w:spacing w:line="264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6. Получает доклад медицинского работника выездной бригады СМП, назначенного старшим указанной бригады о прибытии к месту ЧС, фиксирует время доезда, уточняет предварительное количество пораженных и характер имеющихся повреждений.</w:t>
            </w:r>
          </w:p>
          <w:p w14:paraId="3A8E7A56" w14:textId="7F0518AB" w:rsidR="006A7B38" w:rsidRPr="00ED6144" w:rsidRDefault="006A7B38" w:rsidP="008121BD">
            <w:pPr>
              <w:ind w:firstLine="6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Дополнительно уточняет информацию о необходимости режима поведения (защиты), санитарной обработки пораженных, дезактивации одежды, ее замены на чистую, сбора грязной одежды в отдельную емкость, дезактивации обуви, дезактивации санитарного транспорта и др. Информирует об этом МЧС России, силами и средствами которых организуется данная работа.</w:t>
            </w:r>
          </w:p>
        </w:tc>
        <w:tc>
          <w:tcPr>
            <w:tcW w:w="2151" w:type="dxa"/>
          </w:tcPr>
          <w:p w14:paraId="01904F56" w14:textId="5F0E13A4" w:rsidR="006A7B38" w:rsidRPr="00ED6144" w:rsidRDefault="006A7B38" w:rsidP="006A7B38">
            <w:pPr>
              <w:pStyle w:val="41"/>
              <w:shd w:val="clear" w:color="auto" w:fill="auto"/>
              <w:spacing w:line="266" w:lineRule="exact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22"/>
                <w:rFonts w:ascii="PT Astra Serif" w:hAnsi="PT Astra Serif"/>
                <w:sz w:val="24"/>
                <w:szCs w:val="24"/>
              </w:rPr>
              <w:t>Ч+20 мин.</w:t>
            </w:r>
          </w:p>
          <w:p w14:paraId="1840496C" w14:textId="77777777" w:rsidR="006A7B38" w:rsidRPr="00ED6144" w:rsidRDefault="006A7B38" w:rsidP="006A7B38">
            <w:pPr>
              <w:pStyle w:val="41"/>
              <w:shd w:val="clear" w:color="auto" w:fill="auto"/>
              <w:spacing w:line="266" w:lineRule="exact"/>
              <w:ind w:left="40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0pt0"/>
                <w:rFonts w:ascii="PT Astra Serif" w:hAnsi="PT Astra Serif"/>
                <w:sz w:val="24"/>
                <w:szCs w:val="24"/>
              </w:rPr>
              <w:t>(при</w:t>
            </w:r>
          </w:p>
          <w:p w14:paraId="06F7FFCD" w14:textId="754D6A08" w:rsidR="006A7B38" w:rsidRPr="00ED6144" w:rsidRDefault="006A7B38" w:rsidP="006A7B3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0pt0"/>
                <w:rFonts w:ascii="PT Astra Serif" w:hAnsi="PT Astra Serif"/>
                <w:sz w:val="24"/>
                <w:szCs w:val="24"/>
              </w:rPr>
              <w:t>необходимости)</w:t>
            </w:r>
          </w:p>
        </w:tc>
      </w:tr>
      <w:tr w:rsidR="00EC4B18" w:rsidRPr="00ED6144" w14:paraId="0ABC49AB" w14:textId="77777777" w:rsidTr="000771F1">
        <w:trPr>
          <w:trHeight w:val="668"/>
        </w:trPr>
        <w:tc>
          <w:tcPr>
            <w:tcW w:w="540" w:type="dxa"/>
            <w:vMerge/>
            <w:shd w:val="clear" w:color="auto" w:fill="auto"/>
          </w:tcPr>
          <w:p w14:paraId="3AF8BB80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33DF7F0" w14:textId="77777777" w:rsidR="00EC4B18" w:rsidRPr="00ED6144" w:rsidRDefault="00EC4B18" w:rsidP="00EC4B18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B5D953F" w14:textId="50316787" w:rsidR="00EC4B18" w:rsidRPr="00ED6144" w:rsidRDefault="00EC4B18" w:rsidP="00EC4B18">
            <w:pPr>
              <w:pStyle w:val="41"/>
              <w:shd w:val="clear" w:color="auto" w:fill="auto"/>
              <w:spacing w:line="264" w:lineRule="exact"/>
              <w:jc w:val="both"/>
              <w:rPr>
                <w:rStyle w:val="22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7. Направляет дополнительные (подготовленные) бригады СМП к месту ЧС, при этом вызовы в неотложной форме снимают с бригад СМП и назначают вызовы в экстренной форме, создает резерв бригад СМП на ближайших подстанциях.</w:t>
            </w:r>
          </w:p>
        </w:tc>
        <w:tc>
          <w:tcPr>
            <w:tcW w:w="2151" w:type="dxa"/>
          </w:tcPr>
          <w:p w14:paraId="40334A75" w14:textId="37E87ABE" w:rsidR="00EC4B18" w:rsidRPr="00ED6144" w:rsidRDefault="00EC4B18" w:rsidP="00EC4B18">
            <w:pPr>
              <w:pStyle w:val="41"/>
              <w:shd w:val="clear" w:color="auto" w:fill="auto"/>
              <w:spacing w:line="266" w:lineRule="exact"/>
              <w:rPr>
                <w:rStyle w:val="22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EC4B18" w:rsidRPr="00ED6144" w14:paraId="7E527749" w14:textId="77777777" w:rsidTr="00EC4B18">
        <w:trPr>
          <w:trHeight w:val="558"/>
        </w:trPr>
        <w:tc>
          <w:tcPr>
            <w:tcW w:w="540" w:type="dxa"/>
            <w:vMerge/>
            <w:shd w:val="clear" w:color="auto" w:fill="auto"/>
          </w:tcPr>
          <w:p w14:paraId="313A715E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A1BE071" w14:textId="77777777" w:rsidR="00EC4B18" w:rsidRPr="00ED6144" w:rsidRDefault="00EC4B18" w:rsidP="00EC4B18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A7E18DC" w14:textId="125D8821" w:rsidR="00EC4B18" w:rsidRPr="00ED6144" w:rsidRDefault="00EC4B18" w:rsidP="00EC4B18">
            <w:pPr>
              <w:pStyle w:val="41"/>
              <w:shd w:val="clear" w:color="auto" w:fill="auto"/>
              <w:spacing w:line="264" w:lineRule="exact"/>
              <w:jc w:val="both"/>
              <w:rPr>
                <w:rStyle w:val="22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8. Осуществляет взаимодействие с направленными к месту ЧС выездными бригадами СМП и оперативным дежурным ТЦМК).</w:t>
            </w:r>
          </w:p>
        </w:tc>
        <w:tc>
          <w:tcPr>
            <w:tcW w:w="2151" w:type="dxa"/>
          </w:tcPr>
          <w:p w14:paraId="228C602E" w14:textId="6CB9A41C" w:rsidR="00EC4B18" w:rsidRPr="00ED6144" w:rsidRDefault="00EC4B18" w:rsidP="00EC4B18">
            <w:pPr>
              <w:pStyle w:val="41"/>
              <w:shd w:val="clear" w:color="auto" w:fill="auto"/>
              <w:spacing w:line="266" w:lineRule="exact"/>
              <w:rPr>
                <w:rStyle w:val="22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EC4B18" w:rsidRPr="00ED6144" w14:paraId="66F9C1FD" w14:textId="77777777" w:rsidTr="000771F1">
        <w:trPr>
          <w:trHeight w:val="667"/>
        </w:trPr>
        <w:tc>
          <w:tcPr>
            <w:tcW w:w="540" w:type="dxa"/>
            <w:vMerge/>
            <w:shd w:val="clear" w:color="auto" w:fill="auto"/>
          </w:tcPr>
          <w:p w14:paraId="3B4983AB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E4D05B9" w14:textId="77777777" w:rsidR="00EC4B18" w:rsidRPr="00ED6144" w:rsidRDefault="00EC4B18" w:rsidP="00EC4B18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BE15270" w14:textId="293C048D" w:rsidR="00EC4B18" w:rsidRPr="00ED6144" w:rsidRDefault="00EC4B18" w:rsidP="00EC4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9. 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ССМП при возникновении ЧС.</w:t>
            </w:r>
          </w:p>
        </w:tc>
        <w:tc>
          <w:tcPr>
            <w:tcW w:w="2151" w:type="dxa"/>
          </w:tcPr>
          <w:p w14:paraId="4E24706C" w14:textId="2689C41A" w:rsidR="00EC4B18" w:rsidRPr="00ED6144" w:rsidRDefault="00EC4B18" w:rsidP="00EC4B1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C4B18" w:rsidRPr="00ED6144" w14:paraId="17CB317D" w14:textId="77777777" w:rsidTr="00322FF6">
        <w:trPr>
          <w:trHeight w:val="983"/>
        </w:trPr>
        <w:tc>
          <w:tcPr>
            <w:tcW w:w="540" w:type="dxa"/>
            <w:vMerge w:val="restart"/>
            <w:shd w:val="clear" w:color="auto" w:fill="auto"/>
          </w:tcPr>
          <w:p w14:paraId="1693F030" w14:textId="59A95B4D" w:rsidR="00EC4B18" w:rsidRPr="00ED6144" w:rsidRDefault="00EC4B18" w:rsidP="00EC4B18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44721CC8" w14:textId="665E3306" w:rsidR="00EC4B18" w:rsidRPr="00ED6144" w:rsidRDefault="002E7468" w:rsidP="00EC4B18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Старший врач скорой медицинской помощи (при наличии в организации)</w:t>
            </w:r>
          </w:p>
        </w:tc>
        <w:tc>
          <w:tcPr>
            <w:tcW w:w="9615" w:type="dxa"/>
            <w:shd w:val="clear" w:color="auto" w:fill="auto"/>
          </w:tcPr>
          <w:p w14:paraId="77ED16F7" w14:textId="77777777" w:rsidR="00E7703F" w:rsidRPr="00ED6144" w:rsidRDefault="00E7703F" w:rsidP="00E7703F">
            <w:pPr>
              <w:pStyle w:val="afa"/>
              <w:numPr>
                <w:ilvl w:val="0"/>
                <w:numId w:val="9"/>
              </w:numPr>
              <w:tabs>
                <w:tab w:val="left" w:pos="206"/>
              </w:tabs>
              <w:spacing w:line="254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получении информации о ЧС уточняет:</w:t>
            </w:r>
          </w:p>
          <w:p w14:paraId="5D96F485" w14:textId="58C64DB1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достоверность полученной информации в</w:t>
            </w:r>
            <w:r w:rsidR="00DC229E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ТЦМК и в ГУ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МЧС России </w:t>
            </w:r>
            <w:r w:rsidR="00DC229E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  <w:p w14:paraId="032F76A6" w14:textId="77777777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время и место возникновения ЧС;</w:t>
            </w:r>
          </w:p>
          <w:p w14:paraId="4EE77A19" w14:textId="77777777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вид и масштаб ЧС;</w:t>
            </w:r>
          </w:p>
          <w:p w14:paraId="2143E8FA" w14:textId="77777777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предварительное число пораженных, нуждающихся в оказании медицинской помощи;</w:t>
            </w:r>
          </w:p>
          <w:p w14:paraId="454D8BC6" w14:textId="1A71AF11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проводит предварительный расчет необходимого количества бригад, принимает решение о направлении дополнительных бригад СМП, предварительно подготовленных для работы в условиях ликвидации медико-санитарных послед</w:t>
            </w:r>
            <w:r w:rsidR="002E7468" w:rsidRPr="00ED6144">
              <w:rPr>
                <w:rStyle w:val="af9"/>
                <w:rFonts w:ascii="PT Astra Serif" w:hAnsi="PT Astra Serif"/>
                <w:sz w:val="24"/>
                <w:szCs w:val="24"/>
              </w:rPr>
              <w:t>ствий таких ЧС (наличие СИЗ)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4AF7F34F" w14:textId="77777777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создание резерва бригад СМП на ближайших подстанциях (при необходимости);</w:t>
            </w:r>
          </w:p>
          <w:p w14:paraId="253E0960" w14:textId="77777777" w:rsidR="00E7703F" w:rsidRPr="00ED6144" w:rsidRDefault="00E7703F" w:rsidP="00E7703F">
            <w:pPr>
              <w:pStyle w:val="afa"/>
              <w:numPr>
                <w:ilvl w:val="0"/>
                <w:numId w:val="10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при недостаточности сил ССМП информирует оперативного дежурного ТЦМК о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необходимости привлечения дополнительных сил и средств СМК;</w:t>
            </w:r>
          </w:p>
          <w:p w14:paraId="3AF258DA" w14:textId="57FA5C06" w:rsidR="00EC4B18" w:rsidRPr="00ED6144" w:rsidRDefault="00E7703F" w:rsidP="00E7703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назначает одного из старших диспетчеров ответственным за связь с бригадами и сбор информации по мероприятиям на данном происшествии;</w:t>
            </w:r>
          </w:p>
        </w:tc>
        <w:tc>
          <w:tcPr>
            <w:tcW w:w="2151" w:type="dxa"/>
          </w:tcPr>
          <w:p w14:paraId="7E477E74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Ч+5 мин</w:t>
            </w:r>
          </w:p>
        </w:tc>
      </w:tr>
      <w:tr w:rsidR="00EC4B18" w:rsidRPr="00ED6144" w14:paraId="15734EAB" w14:textId="77777777" w:rsidTr="00E7703F">
        <w:trPr>
          <w:trHeight w:val="1063"/>
        </w:trPr>
        <w:tc>
          <w:tcPr>
            <w:tcW w:w="540" w:type="dxa"/>
            <w:vMerge/>
            <w:shd w:val="clear" w:color="auto" w:fill="auto"/>
          </w:tcPr>
          <w:p w14:paraId="693639F0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059887F" w14:textId="77777777" w:rsidR="00EC4B18" w:rsidRPr="00ED6144" w:rsidRDefault="00EC4B18" w:rsidP="00EC4B1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6AFE323" w14:textId="5A9C1DC1" w:rsidR="00E7703F" w:rsidRPr="00ED6144" w:rsidRDefault="00E7703F" w:rsidP="00E7703F">
            <w:pPr>
              <w:pStyle w:val="afa"/>
              <w:numPr>
                <w:ilvl w:val="0"/>
                <w:numId w:val="11"/>
              </w:numPr>
              <w:tabs>
                <w:tab w:val="left" w:pos="288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передает информацию согласно Схеме оповещения должностных лиц при возникновении ЧС, в том числе информир</w:t>
            </w:r>
            <w:r w:rsidR="00322FF6" w:rsidRPr="00ED6144">
              <w:rPr>
                <w:rStyle w:val="af9"/>
                <w:rFonts w:ascii="PT Astra Serif" w:hAnsi="PT Astra Serif"/>
                <w:sz w:val="24"/>
                <w:szCs w:val="24"/>
              </w:rPr>
              <w:t>ует оперативного дежурного ТЦМК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6D5E99C2" w14:textId="22009CC0" w:rsidR="00EC4B18" w:rsidRPr="00ED6144" w:rsidRDefault="00E7703F" w:rsidP="00E7703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регулярно передает текущую информацию о ходе ликвидации ЧС и направленных бригадах опе</w:t>
            </w:r>
            <w:r w:rsidR="00322FF6" w:rsidRPr="00ED6144">
              <w:rPr>
                <w:rStyle w:val="af9"/>
                <w:rFonts w:ascii="PT Astra Serif" w:hAnsi="PT Astra Serif"/>
                <w:sz w:val="24"/>
                <w:szCs w:val="24"/>
              </w:rPr>
              <w:t>ративному дежурному ТЦМК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 w:val="restart"/>
          </w:tcPr>
          <w:p w14:paraId="613DA86D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Постоянно</w:t>
            </w:r>
          </w:p>
        </w:tc>
      </w:tr>
      <w:tr w:rsidR="00EC4B18" w:rsidRPr="00ED6144" w14:paraId="1FB18CB1" w14:textId="77777777" w:rsidTr="00E7703F">
        <w:trPr>
          <w:trHeight w:val="411"/>
        </w:trPr>
        <w:tc>
          <w:tcPr>
            <w:tcW w:w="540" w:type="dxa"/>
            <w:vMerge/>
            <w:shd w:val="clear" w:color="auto" w:fill="auto"/>
          </w:tcPr>
          <w:p w14:paraId="039DAD46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30CFDEB" w14:textId="77777777" w:rsidR="00EC4B18" w:rsidRPr="00ED6144" w:rsidRDefault="00EC4B18" w:rsidP="00EC4B1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475EFA5" w14:textId="1BB9FF6D" w:rsidR="00EC4B18" w:rsidRPr="00ED6144" w:rsidRDefault="00E7703F" w:rsidP="00EC4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2. Регулярно получает доклад от диспетчера, назначенного ответственным за связь с бригадами СМП.</w:t>
            </w:r>
          </w:p>
        </w:tc>
        <w:tc>
          <w:tcPr>
            <w:tcW w:w="2151" w:type="dxa"/>
            <w:vMerge/>
          </w:tcPr>
          <w:p w14:paraId="2B776D87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C4B18" w:rsidRPr="00ED6144" w14:paraId="70DA7487" w14:textId="77777777" w:rsidTr="00E7703F">
        <w:trPr>
          <w:trHeight w:val="1029"/>
        </w:trPr>
        <w:tc>
          <w:tcPr>
            <w:tcW w:w="540" w:type="dxa"/>
            <w:vMerge/>
            <w:shd w:val="clear" w:color="auto" w:fill="auto"/>
          </w:tcPr>
          <w:p w14:paraId="796F2210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77AAFC2" w14:textId="77777777" w:rsidR="00EC4B18" w:rsidRPr="00ED6144" w:rsidRDefault="00EC4B18" w:rsidP="00EC4B1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8B56756" w14:textId="2CF97933" w:rsidR="00EC4B18" w:rsidRPr="00ED6144" w:rsidRDefault="00E7703F" w:rsidP="00EC4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3. Совместно с оперативным дежурным ТЦМК, с учетом существующих Порядков оказания медицинской помощи, схем маршрутизации, Плана медико-санитарного обеспечения населения при ЧС организует маршрутизацию пораженных (с учетом принципов оптимальной маршрутизации, профиля и тяжести поражения, особенностей медико-тактической обстановки) в МО.</w:t>
            </w:r>
          </w:p>
        </w:tc>
        <w:tc>
          <w:tcPr>
            <w:tcW w:w="2151" w:type="dxa"/>
            <w:vMerge w:val="restart"/>
          </w:tcPr>
          <w:p w14:paraId="624A417B" w14:textId="6B05D3CA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</w:t>
            </w:r>
            <w:r w:rsidR="00E7703F" w:rsidRPr="00ED6144">
              <w:rPr>
                <w:rFonts w:ascii="PT Astra Serif" w:hAnsi="PT Astra Serif"/>
                <w:sz w:val="24"/>
                <w:szCs w:val="24"/>
              </w:rPr>
              <w:t>2</w:t>
            </w:r>
            <w:r w:rsidRPr="00ED6144">
              <w:rPr>
                <w:rFonts w:ascii="PT Astra Serif" w:hAnsi="PT Astra Serif"/>
                <w:sz w:val="24"/>
                <w:szCs w:val="24"/>
              </w:rPr>
              <w:t>0 мин</w:t>
            </w:r>
          </w:p>
          <w:p w14:paraId="55BEF39C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19947F0A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C4B18" w:rsidRPr="00ED6144" w14:paraId="23F058F2" w14:textId="77777777" w:rsidTr="00E7703F">
        <w:trPr>
          <w:trHeight w:val="703"/>
        </w:trPr>
        <w:tc>
          <w:tcPr>
            <w:tcW w:w="540" w:type="dxa"/>
            <w:vMerge/>
            <w:shd w:val="clear" w:color="auto" w:fill="auto"/>
          </w:tcPr>
          <w:p w14:paraId="07B54D57" w14:textId="77777777" w:rsidR="00EC4B18" w:rsidRPr="00ED6144" w:rsidRDefault="00EC4B18" w:rsidP="00EC4B1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164C477" w14:textId="77777777" w:rsidR="00EC4B18" w:rsidRPr="00ED6144" w:rsidRDefault="00EC4B18" w:rsidP="00EC4B1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1D1FC79" w14:textId="3FE37DD1" w:rsidR="00EC4B18" w:rsidRPr="00ED6144" w:rsidRDefault="00E7703F" w:rsidP="00EC4B1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4. Информирует МО включенные в схему маршрутизации о произошедшем ЧС и передает предварительную информацию о степени тяжести, предварительном диагнозе, количестве пораженных.</w:t>
            </w:r>
          </w:p>
        </w:tc>
        <w:tc>
          <w:tcPr>
            <w:tcW w:w="2151" w:type="dxa"/>
            <w:vMerge/>
          </w:tcPr>
          <w:p w14:paraId="0FCF6F5F" w14:textId="77777777" w:rsidR="00EC4B18" w:rsidRPr="00ED6144" w:rsidRDefault="00EC4B18" w:rsidP="00EC4B18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7703F" w:rsidRPr="00ED6144" w14:paraId="35FC58D1" w14:textId="77777777" w:rsidTr="00A2125E">
        <w:trPr>
          <w:trHeight w:val="219"/>
        </w:trPr>
        <w:tc>
          <w:tcPr>
            <w:tcW w:w="540" w:type="dxa"/>
            <w:vMerge/>
            <w:shd w:val="clear" w:color="auto" w:fill="auto"/>
          </w:tcPr>
          <w:p w14:paraId="5690EFB0" w14:textId="77777777" w:rsidR="00E7703F" w:rsidRPr="00ED6144" w:rsidRDefault="00E7703F" w:rsidP="00E7703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148207C" w14:textId="77777777" w:rsidR="00E7703F" w:rsidRPr="00ED6144" w:rsidRDefault="00E7703F" w:rsidP="00E7703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1712FDF4" w14:textId="237EDEDD" w:rsidR="00E7703F" w:rsidRPr="00ED6144" w:rsidRDefault="00E7703F" w:rsidP="00E7703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Осуществляет взаимодействие с экстренными службами по горизонтали.</w:t>
            </w:r>
          </w:p>
        </w:tc>
        <w:tc>
          <w:tcPr>
            <w:tcW w:w="2151" w:type="dxa"/>
            <w:vAlign w:val="bottom"/>
          </w:tcPr>
          <w:p w14:paraId="4EA5495D" w14:textId="55389296" w:rsidR="00E7703F" w:rsidRPr="00ED6144" w:rsidRDefault="00E7703F" w:rsidP="00E7703F">
            <w:pPr>
              <w:ind w:left="720" w:hanging="82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A2125E" w:rsidRPr="00ED6144" w14:paraId="28C1CA68" w14:textId="77777777" w:rsidTr="00A2125E">
        <w:trPr>
          <w:trHeight w:val="616"/>
        </w:trPr>
        <w:tc>
          <w:tcPr>
            <w:tcW w:w="540" w:type="dxa"/>
            <w:vMerge/>
            <w:shd w:val="clear" w:color="auto" w:fill="auto"/>
          </w:tcPr>
          <w:p w14:paraId="2CE81036" w14:textId="77777777" w:rsidR="00A2125E" w:rsidRPr="00ED6144" w:rsidRDefault="00A2125E" w:rsidP="00A2125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DC2A9A1" w14:textId="77777777" w:rsidR="00A2125E" w:rsidRPr="00ED6144" w:rsidRDefault="00A2125E" w:rsidP="00A2125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FF2604E" w14:textId="7CFCA4F5" w:rsidR="00A2125E" w:rsidRPr="00ED6144" w:rsidRDefault="00A2125E" w:rsidP="00A2125E">
            <w:pPr>
              <w:pStyle w:val="afa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6. Принимает решение о выпуске Резерва медицинских ресурсов ССМП для ликвидации медико-санитарных последствий ЧС силами бригад СМП.</w:t>
            </w:r>
          </w:p>
        </w:tc>
        <w:tc>
          <w:tcPr>
            <w:tcW w:w="2151" w:type="dxa"/>
            <w:vAlign w:val="center"/>
          </w:tcPr>
          <w:p w14:paraId="60654981" w14:textId="35A89554" w:rsidR="00A2125E" w:rsidRPr="00ED6144" w:rsidRDefault="00A2125E" w:rsidP="00A2125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A2125E" w:rsidRPr="00ED6144" w14:paraId="620B933E" w14:textId="77777777" w:rsidTr="001C653E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2D7ECAE1" w14:textId="77777777" w:rsidR="00A2125E" w:rsidRPr="00ED6144" w:rsidRDefault="00A2125E" w:rsidP="00A2125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439DE12" w14:textId="77777777" w:rsidR="00A2125E" w:rsidRPr="00ED6144" w:rsidRDefault="00A2125E" w:rsidP="00A2125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B094B8D" w14:textId="7055CA33" w:rsidR="00A2125E" w:rsidRPr="00ED6144" w:rsidRDefault="00A2125E" w:rsidP="00D7148A">
            <w:pPr>
              <w:pStyle w:val="afa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7. В течение всего периода ликвидации медико-санитарных последствий ЧС работа оперативно-диспетчерской службы и деятельность выездных бригад СМП</w:t>
            </w:r>
            <w:r w:rsidR="00D7148A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осуществляются в соответствии с планом работы станции СМП при возникновении ЧС.</w:t>
            </w:r>
          </w:p>
        </w:tc>
        <w:tc>
          <w:tcPr>
            <w:tcW w:w="2151" w:type="dxa"/>
          </w:tcPr>
          <w:p w14:paraId="5EA45988" w14:textId="36619559" w:rsidR="00A2125E" w:rsidRPr="00ED6144" w:rsidRDefault="00A2125E" w:rsidP="00A2125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E44CA5" w:rsidRPr="00ED6144" w14:paraId="431AD5E6" w14:textId="77777777" w:rsidTr="001C653E">
        <w:trPr>
          <w:trHeight w:val="969"/>
        </w:trPr>
        <w:tc>
          <w:tcPr>
            <w:tcW w:w="540" w:type="dxa"/>
            <w:vMerge w:val="restart"/>
            <w:shd w:val="clear" w:color="auto" w:fill="auto"/>
          </w:tcPr>
          <w:p w14:paraId="087F6A99" w14:textId="3E471029" w:rsidR="00E44CA5" w:rsidRPr="00ED6144" w:rsidRDefault="00E44CA5" w:rsidP="00D7148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3E424B4D" w14:textId="77777777" w:rsidR="00E44CA5" w:rsidRPr="00ED6144" w:rsidRDefault="00E44CA5" w:rsidP="00D7148A">
            <w:pPr>
              <w:pStyle w:val="afa"/>
              <w:tabs>
                <w:tab w:val="left" w:pos="842"/>
              </w:tabs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Оперативный</w:t>
            </w:r>
          </w:p>
          <w:p w14:paraId="1B291858" w14:textId="104F94CE" w:rsidR="00E44CA5" w:rsidRPr="00ED6144" w:rsidRDefault="00E44CA5" w:rsidP="00D7148A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дежурный ТЦМК</w:t>
            </w:r>
          </w:p>
        </w:tc>
        <w:tc>
          <w:tcPr>
            <w:tcW w:w="9615" w:type="dxa"/>
            <w:shd w:val="clear" w:color="auto" w:fill="auto"/>
          </w:tcPr>
          <w:p w14:paraId="0E178ECB" w14:textId="63DF1CB8" w:rsidR="00E44CA5" w:rsidRPr="00ED6144" w:rsidRDefault="00E44CA5" w:rsidP="00952876">
            <w:pPr>
              <w:pStyle w:val="ae"/>
              <w:numPr>
                <w:ilvl w:val="0"/>
                <w:numId w:val="14"/>
              </w:num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получении информации о ЧС из любого источника уточняет:</w:t>
            </w:r>
          </w:p>
          <w:p w14:paraId="38CDBD04" w14:textId="3F0633C4" w:rsidR="00E44CA5" w:rsidRPr="00ED6144" w:rsidRDefault="00E44CA5" w:rsidP="00065059">
            <w:pPr>
              <w:pStyle w:val="afa"/>
              <w:numPr>
                <w:ilvl w:val="0"/>
                <w:numId w:val="13"/>
              </w:numPr>
              <w:tabs>
                <w:tab w:val="left" w:pos="197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достоверность полученной информации в </w:t>
            </w:r>
            <w:r w:rsidR="00065059" w:rsidRPr="00ED6144">
              <w:rPr>
                <w:rStyle w:val="af9"/>
                <w:rFonts w:ascii="PT Astra Serif" w:hAnsi="PT Astra Serif"/>
                <w:sz w:val="24"/>
                <w:szCs w:val="24"/>
              </w:rPr>
              <w:t>ЦУКС ГУ МЧС России 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47D90FEE" w14:textId="77777777" w:rsidR="00E44CA5" w:rsidRPr="00ED6144" w:rsidRDefault="00E44CA5" w:rsidP="004D3C6C">
            <w:pPr>
              <w:pStyle w:val="afa"/>
              <w:numPr>
                <w:ilvl w:val="0"/>
                <w:numId w:val="13"/>
              </w:numPr>
              <w:tabs>
                <w:tab w:val="left" w:pos="197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время и место возникновения ЧС;</w:t>
            </w:r>
          </w:p>
          <w:p w14:paraId="6D44F041" w14:textId="77777777" w:rsidR="00E44CA5" w:rsidRPr="00ED6144" w:rsidRDefault="00E44CA5" w:rsidP="004D3C6C">
            <w:pPr>
              <w:pStyle w:val="afa"/>
              <w:numPr>
                <w:ilvl w:val="0"/>
                <w:numId w:val="13"/>
              </w:numPr>
              <w:tabs>
                <w:tab w:val="left" w:pos="197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вид и масштаб ЧС;</w:t>
            </w:r>
          </w:p>
          <w:p w14:paraId="08C1E2CE" w14:textId="132B9503" w:rsidR="00E44CA5" w:rsidRPr="00ED6144" w:rsidRDefault="00E44CA5" w:rsidP="004D3C6C">
            <w:pPr>
              <w:pStyle w:val="afa"/>
              <w:numPr>
                <w:ilvl w:val="0"/>
                <w:numId w:val="13"/>
              </w:numPr>
              <w:tabs>
                <w:tab w:val="left" w:pos="197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возможность и необходимость в напра</w:t>
            </w:r>
            <w:r w:rsidR="002E7468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влении бригад СМП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к месту ЧС (с учетом наличия СИЗ (СИЗ кожи —</w:t>
            </w:r>
            <w:r w:rsid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комбинезоны и шапочки из нетка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ного материала, закрытая обувь, латексные перчатки; СИЗ органов дыхания - респиратор лепесток, ШБ-200 или аналогичный; СИЗ глаз - очки);</w:t>
            </w:r>
          </w:p>
          <w:p w14:paraId="1126AF9D" w14:textId="77777777" w:rsidR="00E44CA5" w:rsidRPr="00ED6144" w:rsidRDefault="00E44CA5" w:rsidP="004D3C6C">
            <w:pPr>
              <w:pStyle w:val="afa"/>
              <w:numPr>
                <w:ilvl w:val="0"/>
                <w:numId w:val="13"/>
              </w:numPr>
              <w:tabs>
                <w:tab w:val="left" w:pos="197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алгоритм проведения санитарной обработки (персонал, участвующий в санитарной обработке пораженных, требующих оказания медицинской помощи, работает в комбинезонах из ламинированного материала).</w:t>
            </w:r>
          </w:p>
          <w:p w14:paraId="142BC50C" w14:textId="44DB0F4D" w:rsidR="00E44CA5" w:rsidRPr="00ED6144" w:rsidRDefault="00E44CA5" w:rsidP="004D3C6C">
            <w:pPr>
              <w:pStyle w:val="afa"/>
              <w:spacing w:line="254" w:lineRule="auto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Санитарная обработка пораженных на месте ЧС организуется и проводится силами и средствами МЧС России и другими ответственными за это организациями. Бригадами СМП может быть проведена частичная санитарная обработка</w:t>
            </w: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пораженных с комбинированными радиационными поражениями, находящихся в состоянии тяжелой степени тяжести, когда частичная санитарная обработка пораженных рассматривается как оказание неотложной медицинской помощи, в целях предотвращения дальнейшего облучения кожи в высоких дозах.</w:t>
            </w:r>
          </w:p>
          <w:p w14:paraId="1297BA9E" w14:textId="73178A0B" w:rsidR="00E44CA5" w:rsidRPr="00ED6144" w:rsidRDefault="00322FF6" w:rsidP="00322FF6">
            <w:pPr>
              <w:pStyle w:val="afa"/>
              <w:spacing w:line="254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sz w:val="24"/>
                <w:szCs w:val="24"/>
              </w:rPr>
              <w:t>Разрешение на выезд бригад СМП на границу зоны ЧС поступает в ТЦМК от ЦУКС ГУ МЧС России по Томской области.</w:t>
            </w:r>
          </w:p>
        </w:tc>
        <w:tc>
          <w:tcPr>
            <w:tcW w:w="2151" w:type="dxa"/>
          </w:tcPr>
          <w:p w14:paraId="61DF0049" w14:textId="47D73342" w:rsidR="00E44CA5" w:rsidRPr="00ED6144" w:rsidRDefault="00E44CA5" w:rsidP="00A2125E">
            <w:pPr>
              <w:ind w:hanging="106"/>
              <w:jc w:val="center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Ч+5 мин</w:t>
            </w:r>
          </w:p>
        </w:tc>
      </w:tr>
      <w:tr w:rsidR="00E44CA5" w:rsidRPr="00ED6144" w14:paraId="1948D118" w14:textId="77777777" w:rsidTr="00322FF6">
        <w:trPr>
          <w:trHeight w:val="616"/>
        </w:trPr>
        <w:tc>
          <w:tcPr>
            <w:tcW w:w="540" w:type="dxa"/>
            <w:vMerge/>
            <w:shd w:val="clear" w:color="auto" w:fill="auto"/>
          </w:tcPr>
          <w:p w14:paraId="5F78871B" w14:textId="77777777" w:rsidR="00E44CA5" w:rsidRPr="00ED6144" w:rsidRDefault="00E44CA5" w:rsidP="00D7148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DE3F765" w14:textId="77777777" w:rsidR="00E44CA5" w:rsidRPr="00ED6144" w:rsidRDefault="00E44CA5" w:rsidP="00D7148A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D969657" w14:textId="7A501EB0" w:rsidR="00E44CA5" w:rsidRPr="00ED6144" w:rsidRDefault="00322FF6" w:rsidP="00322FF6">
            <w:pPr>
              <w:pStyle w:val="afa"/>
              <w:tabs>
                <w:tab w:val="left" w:pos="326"/>
              </w:tabs>
              <w:spacing w:line="254" w:lineRule="auto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     2.</w:t>
            </w:r>
            <w:r w:rsidR="00E44CA5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Анализирует поступающую информацию 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>и осуществляет оперативное взаимодействие с экстренными оперативными службами Томской области</w:t>
            </w:r>
            <w:r w:rsidR="002F4A2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в рамках РСЧС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; </w:t>
            </w:r>
          </w:p>
        </w:tc>
        <w:tc>
          <w:tcPr>
            <w:tcW w:w="2151" w:type="dxa"/>
          </w:tcPr>
          <w:p w14:paraId="3512475F" w14:textId="33D17CF5" w:rsidR="00E44CA5" w:rsidRPr="00ED6144" w:rsidRDefault="002F4A24" w:rsidP="00A2125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Постоянно</w:t>
            </w:r>
          </w:p>
        </w:tc>
      </w:tr>
      <w:tr w:rsidR="00E44CA5" w:rsidRPr="00ED6144" w14:paraId="1D2C4980" w14:textId="77777777" w:rsidTr="00322FF6">
        <w:trPr>
          <w:trHeight w:val="837"/>
        </w:trPr>
        <w:tc>
          <w:tcPr>
            <w:tcW w:w="540" w:type="dxa"/>
            <w:vMerge/>
            <w:shd w:val="clear" w:color="auto" w:fill="auto"/>
          </w:tcPr>
          <w:p w14:paraId="18B79FCB" w14:textId="77777777" w:rsidR="00E44CA5" w:rsidRPr="00ED6144" w:rsidRDefault="00E44CA5" w:rsidP="00D7148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779F208" w14:textId="77777777" w:rsidR="00E44CA5" w:rsidRPr="00ED6144" w:rsidRDefault="00E44CA5" w:rsidP="00D7148A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C46FB16" w14:textId="1AC68215" w:rsidR="00E44CA5" w:rsidRPr="00ED6144" w:rsidRDefault="00E44CA5" w:rsidP="00065059">
            <w:pPr>
              <w:pStyle w:val="afa"/>
              <w:tabs>
                <w:tab w:val="left" w:pos="326"/>
                <w:tab w:val="left" w:pos="9492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3. </w:t>
            </w:r>
            <w:r w:rsidR="00065059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необходимости привлекает медицинские силы и средства СМК региона;</w:t>
            </w:r>
          </w:p>
        </w:tc>
        <w:tc>
          <w:tcPr>
            <w:tcW w:w="2151" w:type="dxa"/>
          </w:tcPr>
          <w:p w14:paraId="4A1B878F" w14:textId="007F797A" w:rsidR="00E44CA5" w:rsidRPr="00ED6144" w:rsidRDefault="002F4A24" w:rsidP="002F4A2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По решению Руководителя ТЦМК</w:t>
            </w:r>
          </w:p>
        </w:tc>
      </w:tr>
      <w:tr w:rsidR="00E44CA5" w:rsidRPr="00ED6144" w14:paraId="4BAFD4A8" w14:textId="77777777" w:rsidTr="000771F1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49CD8F0D" w14:textId="77777777" w:rsidR="00E44CA5" w:rsidRPr="00ED6144" w:rsidRDefault="00E44CA5" w:rsidP="000D5EF5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DF5B212" w14:textId="77777777" w:rsidR="00E44CA5" w:rsidRPr="00ED6144" w:rsidRDefault="00E44CA5" w:rsidP="000D5EF5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5BD6044" w14:textId="2BFA6864" w:rsidR="00E44CA5" w:rsidRPr="00ED6144" w:rsidRDefault="00E44CA5" w:rsidP="00065059">
            <w:pPr>
              <w:pStyle w:val="afa"/>
              <w:tabs>
                <w:tab w:val="left" w:pos="1339"/>
              </w:tabs>
              <w:spacing w:line="254" w:lineRule="auto"/>
              <w:ind w:left="63" w:firstLine="284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4. </w:t>
            </w:r>
            <w:r w:rsidR="00065059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ередает информацию в 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ЦУКС ГУ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МЧС России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или в </w:t>
            </w: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ответственную специализированную организацию</w:t>
            </w: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r w:rsidR="00065059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о необходимости организации санитарной обработки пораженных, медицинского персонала, дезактивации санитарного транспорта, медицинского оборудования и др. в месте ЧС и в задействованных МО.</w:t>
            </w:r>
          </w:p>
        </w:tc>
        <w:tc>
          <w:tcPr>
            <w:tcW w:w="2151" w:type="dxa"/>
            <w:vMerge w:val="restart"/>
          </w:tcPr>
          <w:p w14:paraId="4D22D0C4" w14:textId="39556928" w:rsidR="00E44CA5" w:rsidRPr="00ED6144" w:rsidRDefault="00E44CA5" w:rsidP="000D5EF5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Ч+10 мин.</w:t>
            </w:r>
          </w:p>
        </w:tc>
      </w:tr>
      <w:tr w:rsidR="00E44CA5" w:rsidRPr="00ED6144" w14:paraId="7FA1A65B" w14:textId="77777777" w:rsidTr="000771F1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69F4899D" w14:textId="77777777" w:rsidR="00E44CA5" w:rsidRPr="00ED6144" w:rsidRDefault="00E44CA5" w:rsidP="004A7A1E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5502AD1" w14:textId="77777777" w:rsidR="00E44CA5" w:rsidRPr="00ED6144" w:rsidRDefault="00E44CA5" w:rsidP="004A7A1E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F878B83" w14:textId="5644C406" w:rsidR="00E44CA5" w:rsidRPr="00ED6144" w:rsidRDefault="00E44CA5" w:rsidP="00A82FCD">
            <w:pPr>
              <w:pStyle w:val="afa"/>
              <w:tabs>
                <w:tab w:val="left" w:pos="777"/>
              </w:tabs>
              <w:spacing w:line="254" w:lineRule="auto"/>
              <w:ind w:left="68" w:firstLine="284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Совместно со старшим врачом ССМП, с учетом существующих порядков оказания медицинской помощи, схем маршрутизации, Плана медико-санитарного обеспечения населения при ЧС, Плана лечебно-эвакуационных мероприятий при радиационных авариях определяет профильные МО для медицинской эвакуации пострадавших (с учетом принципов оптимальной маршрутизации, профиля и тяжести поражения, особенностей медико-тактической обстановки).</w:t>
            </w:r>
          </w:p>
        </w:tc>
        <w:tc>
          <w:tcPr>
            <w:tcW w:w="2151" w:type="dxa"/>
            <w:vMerge/>
          </w:tcPr>
          <w:p w14:paraId="1DFFF689" w14:textId="77777777" w:rsidR="00E44CA5" w:rsidRPr="00ED6144" w:rsidRDefault="00E44CA5" w:rsidP="004A7A1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44CA5" w:rsidRPr="00ED6144" w14:paraId="6B36D328" w14:textId="77777777" w:rsidTr="000771F1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6657ADD8" w14:textId="77777777" w:rsidR="00E44CA5" w:rsidRPr="00ED6144" w:rsidRDefault="00E44CA5" w:rsidP="004A7A1E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CB53233" w14:textId="77777777" w:rsidR="00E44CA5" w:rsidRPr="00ED6144" w:rsidRDefault="00E44CA5" w:rsidP="004A7A1E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5E53BC98" w14:textId="56D74A59" w:rsidR="00E44CA5" w:rsidRPr="00ED6144" w:rsidRDefault="00E44CA5" w:rsidP="00A82FCD">
            <w:pPr>
              <w:pStyle w:val="afa"/>
              <w:tabs>
                <w:tab w:val="left" w:pos="919"/>
              </w:tabs>
              <w:spacing w:line="254" w:lineRule="auto"/>
              <w:ind w:left="68" w:firstLine="284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6. Информирует 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совместно со старшим врачом ССМП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задействованные МО о возможном поступлении пораженных с учетом принципов оптимальной маршрутизации, профиля и тяжести поражения, особенностей медико-тактической обстановки.</w:t>
            </w:r>
          </w:p>
        </w:tc>
        <w:tc>
          <w:tcPr>
            <w:tcW w:w="2151" w:type="dxa"/>
            <w:vMerge/>
          </w:tcPr>
          <w:p w14:paraId="4D770CE7" w14:textId="77777777" w:rsidR="00E44CA5" w:rsidRPr="00ED6144" w:rsidRDefault="00E44CA5" w:rsidP="004A7A1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44CA5" w:rsidRPr="00ED6144" w14:paraId="46C29F6D" w14:textId="77777777" w:rsidTr="000771F1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455DAD82" w14:textId="77777777" w:rsidR="00E44CA5" w:rsidRPr="00ED6144" w:rsidRDefault="00E44CA5" w:rsidP="004A7A1E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5D61E55" w14:textId="77777777" w:rsidR="00E44CA5" w:rsidRPr="00ED6144" w:rsidRDefault="00E44CA5" w:rsidP="004A7A1E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2566F01" w14:textId="3A2C483A" w:rsidR="00E44CA5" w:rsidRPr="00ED6144" w:rsidRDefault="00E44CA5" w:rsidP="00A82FCD">
            <w:pPr>
              <w:pStyle w:val="afa"/>
              <w:tabs>
                <w:tab w:val="left" w:pos="777"/>
              </w:tabs>
              <w:spacing w:line="254" w:lineRule="auto"/>
              <w:ind w:left="68" w:firstLine="284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7. Передает информацию о ЧС и принимаемых мерах по оказанию медицинской помощи пораженным руководителю ТЦМК, оперативному дежурному ФЦМК согласно схеме оповещения.</w:t>
            </w:r>
          </w:p>
        </w:tc>
        <w:tc>
          <w:tcPr>
            <w:tcW w:w="2151" w:type="dxa"/>
            <w:vMerge/>
          </w:tcPr>
          <w:p w14:paraId="78ED682E" w14:textId="77777777" w:rsidR="00E44CA5" w:rsidRPr="00ED6144" w:rsidRDefault="00E44CA5" w:rsidP="004A7A1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44CA5" w:rsidRPr="00ED6144" w14:paraId="3C4C92DD" w14:textId="77777777" w:rsidTr="000771F1">
        <w:trPr>
          <w:trHeight w:val="969"/>
        </w:trPr>
        <w:tc>
          <w:tcPr>
            <w:tcW w:w="540" w:type="dxa"/>
            <w:vMerge/>
            <w:shd w:val="clear" w:color="auto" w:fill="auto"/>
          </w:tcPr>
          <w:p w14:paraId="60E6ACDB" w14:textId="77777777" w:rsidR="00E44CA5" w:rsidRPr="00ED6144" w:rsidRDefault="00E44CA5" w:rsidP="004A7A1E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C8245BF" w14:textId="77777777" w:rsidR="00E44CA5" w:rsidRPr="00ED6144" w:rsidRDefault="00E44CA5" w:rsidP="004A7A1E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CBA7159" w14:textId="4EE8A2E6" w:rsidR="00E44CA5" w:rsidRPr="00ED6144" w:rsidRDefault="00E44CA5" w:rsidP="00A82FCD">
            <w:pPr>
              <w:pStyle w:val="afa"/>
              <w:tabs>
                <w:tab w:val="left" w:pos="1202"/>
              </w:tabs>
              <w:spacing w:line="254" w:lineRule="auto"/>
              <w:ind w:firstLine="352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8. Передает информацию о ЧС и о принимаемых мерах по оказанию медицинской помощи пораженным согласно схеме оповещения должностных лиц при возникновении ЧС, в том числе руководству ТЦМК, оперативному дежурному ФЦМК, в территориальные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органы ФМБА России и ЦУКС ГУ МЧС 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/>
          </w:tcPr>
          <w:p w14:paraId="179B4FAE" w14:textId="77777777" w:rsidR="00E44CA5" w:rsidRPr="00ED6144" w:rsidRDefault="00E44CA5" w:rsidP="004A7A1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44CA5" w:rsidRPr="00ED6144" w14:paraId="0E52180E" w14:textId="77777777" w:rsidTr="00A82FC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03B6186C" w14:textId="77777777" w:rsidR="00E44CA5" w:rsidRPr="00ED6144" w:rsidRDefault="00E44CA5" w:rsidP="004A7A1E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BD39D41" w14:textId="77777777" w:rsidR="00E44CA5" w:rsidRPr="00ED6144" w:rsidRDefault="00E44CA5" w:rsidP="004A7A1E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044C565" w14:textId="071FFE71" w:rsidR="00E44CA5" w:rsidRPr="00ED6144" w:rsidRDefault="00382DE4" w:rsidP="00A82FCD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9.Информирует главного внештатного психиатра региона о ЧС и необходимости организации оказания психолого-психиатрической помощи пораженным, родственникам погибших и пораженных.</w:t>
            </w:r>
          </w:p>
        </w:tc>
        <w:tc>
          <w:tcPr>
            <w:tcW w:w="2151" w:type="dxa"/>
            <w:vMerge/>
          </w:tcPr>
          <w:p w14:paraId="6955740D" w14:textId="77777777" w:rsidR="00E44CA5" w:rsidRPr="00ED6144" w:rsidRDefault="00E44CA5" w:rsidP="004A7A1E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B2369" w:rsidRPr="00ED6144" w14:paraId="41A785D5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30E6E098" w14:textId="77777777" w:rsidR="008B2369" w:rsidRPr="00ED6144" w:rsidRDefault="008B2369" w:rsidP="008B2369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442FA04" w14:textId="77777777" w:rsidR="008B2369" w:rsidRPr="00ED6144" w:rsidRDefault="008B2369" w:rsidP="008B2369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87E3A47" w14:textId="5DAD330B" w:rsidR="008B2369" w:rsidRPr="00ED6144" w:rsidRDefault="008B2369" w:rsidP="00382DE4">
            <w:pPr>
              <w:pStyle w:val="afa"/>
              <w:tabs>
                <w:tab w:val="left" w:pos="777"/>
              </w:tabs>
              <w:spacing w:line="254" w:lineRule="auto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   10. Информирует главного внештатного трансфузиолога региона о ЧС и необходимости организации работы по актуализации запаса компонентов крови в МО, участвующих в ликвидации медико-санитарных последствий ЧС;</w:t>
            </w:r>
          </w:p>
        </w:tc>
        <w:tc>
          <w:tcPr>
            <w:tcW w:w="2151" w:type="dxa"/>
          </w:tcPr>
          <w:p w14:paraId="5D8E92ED" w14:textId="140433FA" w:rsidR="008B2369" w:rsidRPr="00ED6144" w:rsidRDefault="00BC01EB" w:rsidP="008B2369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</w:t>
            </w:r>
            <w:r w:rsidR="008B2369" w:rsidRPr="00ED6144">
              <w:rPr>
                <w:rStyle w:val="af9"/>
                <w:rFonts w:ascii="PT Astra Serif" w:hAnsi="PT Astra Serif"/>
                <w:sz w:val="24"/>
                <w:szCs w:val="24"/>
              </w:rPr>
              <w:t>+20 мин.</w:t>
            </w:r>
          </w:p>
        </w:tc>
      </w:tr>
      <w:tr w:rsidR="008B2369" w:rsidRPr="00ED6144" w14:paraId="41B638EC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1442D3B" w14:textId="77777777" w:rsidR="008B2369" w:rsidRPr="00ED6144" w:rsidRDefault="008B2369" w:rsidP="008B2369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F8813DD" w14:textId="77777777" w:rsidR="008B2369" w:rsidRPr="00ED6144" w:rsidRDefault="008B2369" w:rsidP="008B2369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26EE08C" w14:textId="12919D70" w:rsidR="008B2369" w:rsidRPr="00ED6144" w:rsidRDefault="00382DE4" w:rsidP="008B2369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11. Осуществляет сбор информации о наличии свободного коечного фонда, возможности размещения дополнительных коек, их профиле, наличии специалистов и др. в МО региона в «чистых зонах» (свободных от радиоактивного загрязнения).</w:t>
            </w:r>
          </w:p>
        </w:tc>
        <w:tc>
          <w:tcPr>
            <w:tcW w:w="2151" w:type="dxa"/>
          </w:tcPr>
          <w:p w14:paraId="52A93DD7" w14:textId="444B6E91" w:rsidR="008B2369" w:rsidRPr="00ED6144" w:rsidRDefault="00BC01EB" w:rsidP="008B2369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</w:t>
            </w:r>
            <w:r w:rsidR="00382DE4" w:rsidRPr="00ED6144">
              <w:rPr>
                <w:rStyle w:val="af9"/>
                <w:rFonts w:ascii="PT Astra Serif" w:hAnsi="PT Astra Serif"/>
                <w:sz w:val="24"/>
                <w:szCs w:val="24"/>
              </w:rPr>
              <w:t>+4</w:t>
            </w:r>
            <w:r w:rsidR="008B2369" w:rsidRPr="00ED6144">
              <w:rPr>
                <w:rStyle w:val="af9"/>
                <w:rFonts w:ascii="PT Astra Serif" w:hAnsi="PT Astra Serif"/>
                <w:sz w:val="24"/>
                <w:szCs w:val="24"/>
              </w:rPr>
              <w:t>0 мин.</w:t>
            </w:r>
          </w:p>
        </w:tc>
      </w:tr>
      <w:tr w:rsidR="008B2369" w:rsidRPr="00ED6144" w14:paraId="521C8C35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660D3091" w14:textId="77777777" w:rsidR="008B2369" w:rsidRPr="00ED6144" w:rsidRDefault="008B2369" w:rsidP="008B2369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30D25C9" w14:textId="77777777" w:rsidR="008B2369" w:rsidRPr="00ED6144" w:rsidRDefault="008B2369" w:rsidP="008B2369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A6F5434" w14:textId="6D27401D" w:rsidR="008B2369" w:rsidRPr="00ED6144" w:rsidRDefault="00382DE4" w:rsidP="008B2369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12</w:t>
            </w:r>
            <w:r w:rsidR="008B2369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Оповещает МО, не включенные в схему маршрутизации о резервировании дополнительных коек и о готовности к поступлению пораженных в ЧС.</w:t>
            </w:r>
          </w:p>
        </w:tc>
        <w:tc>
          <w:tcPr>
            <w:tcW w:w="2151" w:type="dxa"/>
          </w:tcPr>
          <w:p w14:paraId="2BFE33F8" w14:textId="3F8CE3B7" w:rsidR="008B2369" w:rsidRPr="00ED6144" w:rsidRDefault="00382DE4" w:rsidP="008B2369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При необходимости</w:t>
            </w:r>
          </w:p>
        </w:tc>
      </w:tr>
      <w:tr w:rsidR="008B2369" w:rsidRPr="00ED6144" w14:paraId="7BA3EB58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383A1326" w14:textId="77777777" w:rsidR="008B2369" w:rsidRPr="00ED6144" w:rsidRDefault="008B2369" w:rsidP="008B2369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6FD709F" w14:textId="77777777" w:rsidR="008B2369" w:rsidRPr="00ED6144" w:rsidRDefault="008B2369" w:rsidP="008B2369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3D6591A" w14:textId="41BB97FE" w:rsidR="008B2369" w:rsidRPr="00ED6144" w:rsidRDefault="00382DE4" w:rsidP="008B2369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13. Участвует в  привлечении</w:t>
            </w:r>
            <w:r w:rsidR="008B2369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нештатных формирований СМК для ликвидации медико- санитарных последствий ЧС.</w:t>
            </w:r>
          </w:p>
        </w:tc>
        <w:tc>
          <w:tcPr>
            <w:tcW w:w="2151" w:type="dxa"/>
          </w:tcPr>
          <w:p w14:paraId="31253661" w14:textId="6C822998" w:rsidR="008B2369" w:rsidRPr="00ED6144" w:rsidRDefault="008B2369" w:rsidP="008B2369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8B2369" w:rsidRPr="00ED6144" w14:paraId="15ABE063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3AAC10A4" w14:textId="77777777" w:rsidR="008B2369" w:rsidRPr="00ED6144" w:rsidRDefault="008B2369" w:rsidP="008B2369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6074701" w14:textId="77777777" w:rsidR="008B2369" w:rsidRPr="00ED6144" w:rsidRDefault="008B2369" w:rsidP="008B2369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103BF2FE" w14:textId="236B00DB" w:rsidR="008B2369" w:rsidRPr="00ED6144" w:rsidRDefault="00382DE4" w:rsidP="008B2369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14</w:t>
            </w:r>
            <w:r w:rsidR="008B2369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Информирует главного судебно-медицинского эксперта региона о ЧС и необходимости организации работы по направлению (при крупномасштабных ЧС).</w:t>
            </w:r>
          </w:p>
        </w:tc>
        <w:tc>
          <w:tcPr>
            <w:tcW w:w="2151" w:type="dxa"/>
          </w:tcPr>
          <w:p w14:paraId="66E5B70A" w14:textId="27CD009B" w:rsidR="008B2369" w:rsidRPr="00ED6144" w:rsidRDefault="008B2369" w:rsidP="008B2369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E3774A" w:rsidRPr="00ED6144" w14:paraId="7CA9A774" w14:textId="77777777" w:rsidTr="00B8192F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440C89AD" w14:textId="77777777" w:rsidR="00E3774A" w:rsidRPr="00ED6144" w:rsidRDefault="00E3774A" w:rsidP="00E3774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00A8C36" w14:textId="77777777" w:rsidR="00E3774A" w:rsidRPr="00ED6144" w:rsidRDefault="00E3774A" w:rsidP="00E3774A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FB1CFB5" w14:textId="7A5A5F10" w:rsidR="00E3774A" w:rsidRPr="00ED6144" w:rsidRDefault="002F4A24" w:rsidP="00322FF6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15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Осуществляет контроль над соблюдением маршрутизации пораженных в ЧС</w:t>
            </w:r>
            <w:r w:rsidR="00322FF6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в профильные МО 3-го уровня.</w:t>
            </w:r>
          </w:p>
        </w:tc>
        <w:tc>
          <w:tcPr>
            <w:tcW w:w="2151" w:type="dxa"/>
          </w:tcPr>
          <w:p w14:paraId="037A0F4D" w14:textId="77536BB1" w:rsidR="00E3774A" w:rsidRPr="00ED6144" w:rsidRDefault="00E3774A" w:rsidP="00E3774A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С момента поступления пострадавших в МО</w:t>
            </w:r>
          </w:p>
        </w:tc>
      </w:tr>
      <w:tr w:rsidR="00E3774A" w:rsidRPr="00ED6144" w14:paraId="017B4FB2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8830831" w14:textId="77777777" w:rsidR="00E3774A" w:rsidRPr="00ED6144" w:rsidRDefault="00E3774A" w:rsidP="00E3774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5DE26E7" w14:textId="77777777" w:rsidR="00E3774A" w:rsidRPr="00ED6144" w:rsidRDefault="00E3774A" w:rsidP="00E3774A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687435C" w14:textId="71C84142" w:rsidR="00E3774A" w:rsidRPr="00ED6144" w:rsidRDefault="002F4A24" w:rsidP="00E3774A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16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Осуществляет контроль над соблюдением регламента по проведению ТМК, в том числе со специалистами профильных Федеральных МО.</w:t>
            </w:r>
          </w:p>
        </w:tc>
        <w:tc>
          <w:tcPr>
            <w:tcW w:w="2151" w:type="dxa"/>
          </w:tcPr>
          <w:p w14:paraId="2E2FF94A" w14:textId="6C4CD8FB" w:rsidR="00E3774A" w:rsidRPr="00ED6144" w:rsidRDefault="00E3774A" w:rsidP="00E3774A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Ч+24 часа</w:t>
            </w:r>
          </w:p>
        </w:tc>
      </w:tr>
      <w:tr w:rsidR="00E3774A" w:rsidRPr="00ED6144" w14:paraId="7BD853A8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DAFAB3B" w14:textId="77777777" w:rsidR="00E3774A" w:rsidRPr="00ED6144" w:rsidRDefault="00E3774A" w:rsidP="00E3774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748D2BF" w14:textId="77777777" w:rsidR="00E3774A" w:rsidRPr="00ED6144" w:rsidRDefault="00E3774A" w:rsidP="00E3774A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FC9BAD5" w14:textId="74DC1447" w:rsidR="00E3774A" w:rsidRPr="00ED6144" w:rsidRDefault="002F4A24" w:rsidP="00E3774A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17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Формирует и направляет первичное донесение о ЧС оперативному дежурному ФЦМК (с</w:t>
            </w:r>
            <w:r w:rsidR="00322FF6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применением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ВСОД), ЦУКС ГУ МЧС России </w:t>
            </w:r>
            <w:r w:rsidR="00322FF6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Томской области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14:paraId="0911683B" w14:textId="3A08C707" w:rsidR="00E3774A" w:rsidRPr="00ED6144" w:rsidRDefault="000C5224" w:rsidP="00E3774A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</w:t>
            </w:r>
            <w:r w:rsidR="00E3774A" w:rsidRPr="00ED6144">
              <w:rPr>
                <w:rStyle w:val="af9"/>
                <w:rFonts w:ascii="PT Astra Serif" w:hAnsi="PT Astra Serif"/>
                <w:sz w:val="24"/>
                <w:szCs w:val="24"/>
              </w:rPr>
              <w:t>+120 мин.</w:t>
            </w:r>
          </w:p>
        </w:tc>
      </w:tr>
      <w:tr w:rsidR="000C5224" w:rsidRPr="00ED6144" w14:paraId="7A5CF84D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938EAF3" w14:textId="77777777" w:rsidR="000C5224" w:rsidRPr="00ED6144" w:rsidRDefault="000C5224" w:rsidP="000C522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79A33AF" w14:textId="77777777" w:rsidR="000C5224" w:rsidRPr="00ED6144" w:rsidRDefault="000C5224" w:rsidP="000C522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1BD9E63" w14:textId="1E7AE8C3" w:rsidR="000C5224" w:rsidRPr="00ED6144" w:rsidRDefault="002F4A24" w:rsidP="000C5224">
            <w:pPr>
              <w:ind w:firstLine="347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18</w:t>
            </w:r>
            <w:r w:rsidR="000C5224" w:rsidRPr="00ED6144">
              <w:rPr>
                <w:rFonts w:ascii="PT Astra Serif" w:hAnsi="PT Astra Serif"/>
                <w:sz w:val="24"/>
                <w:szCs w:val="24"/>
              </w:rPr>
              <w:t>. По запросу оперативного дежурного ФЦМК представляет в ФЦМК обезличенные списки, пораженных в ЧС.</w:t>
            </w:r>
          </w:p>
        </w:tc>
        <w:tc>
          <w:tcPr>
            <w:tcW w:w="2151" w:type="dxa"/>
          </w:tcPr>
          <w:p w14:paraId="5271FF53" w14:textId="7D29856B" w:rsidR="000C5224" w:rsidRPr="00ED6144" w:rsidRDefault="000C5224" w:rsidP="000C5224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 запросу</w:t>
            </w:r>
          </w:p>
        </w:tc>
      </w:tr>
      <w:tr w:rsidR="00784E74" w:rsidRPr="00ED6144" w14:paraId="702FE088" w14:textId="77777777" w:rsidTr="00784E74">
        <w:trPr>
          <w:trHeight w:val="387"/>
        </w:trPr>
        <w:tc>
          <w:tcPr>
            <w:tcW w:w="540" w:type="dxa"/>
            <w:vMerge/>
            <w:shd w:val="clear" w:color="auto" w:fill="auto"/>
          </w:tcPr>
          <w:p w14:paraId="73F625DD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51779E8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0ACA567" w14:textId="76606DE0" w:rsidR="00784E74" w:rsidRPr="00ED6144" w:rsidRDefault="002F4A24" w:rsidP="00784E74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19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Передает информацию о пораженных в ЧС в МО, оказывающие медицинскую помощь в амбулаторных условиях и в условиях дневного стационара для организации их патронажа, осуществляет мониторинг за ходом лечения пораженных и др.</w:t>
            </w:r>
          </w:p>
        </w:tc>
        <w:tc>
          <w:tcPr>
            <w:tcW w:w="2151" w:type="dxa"/>
          </w:tcPr>
          <w:p w14:paraId="6A523E60" w14:textId="0AF22B2F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Ч+24 часа</w:t>
            </w:r>
          </w:p>
        </w:tc>
      </w:tr>
      <w:tr w:rsidR="00784E74" w:rsidRPr="00ED6144" w14:paraId="04B1151C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6CACD104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CDB8263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961C458" w14:textId="573C02FC" w:rsidR="00784E74" w:rsidRPr="00ED6144" w:rsidRDefault="002F4A24" w:rsidP="002F4A24">
            <w:pPr>
              <w:pStyle w:val="afa"/>
              <w:tabs>
                <w:tab w:val="left" w:pos="413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     20.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Осуществляет сбор информации о медико-тактической обстановке, мониторинг ликвидации медико-санитарных последствий ЧС, оказания медицинской помощи 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пораженным, во взаимодействии:</w:t>
            </w:r>
          </w:p>
          <w:p w14:paraId="76B63D22" w14:textId="77777777" w:rsidR="00784E74" w:rsidRPr="00ED6144" w:rsidRDefault="00784E74" w:rsidP="00784E74">
            <w:pPr>
              <w:pStyle w:val="afa"/>
              <w:numPr>
                <w:ilvl w:val="0"/>
                <w:numId w:val="16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со старшим врачом ССМП;</w:t>
            </w:r>
          </w:p>
          <w:p w14:paraId="48542C80" w14:textId="716CE295" w:rsidR="00784E74" w:rsidRPr="00ED6144" w:rsidRDefault="005F2ADB" w:rsidP="00784E74">
            <w:pPr>
              <w:pStyle w:val="afa"/>
              <w:numPr>
                <w:ilvl w:val="0"/>
                <w:numId w:val="16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 оперативной группой ТЦМК, работающей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в зоне ЧС;</w:t>
            </w:r>
          </w:p>
          <w:p w14:paraId="603BFABF" w14:textId="77777777" w:rsidR="00784E74" w:rsidRPr="00ED6144" w:rsidRDefault="00784E74" w:rsidP="00784E74">
            <w:pPr>
              <w:pStyle w:val="afa"/>
              <w:numPr>
                <w:ilvl w:val="0"/>
                <w:numId w:val="16"/>
              </w:numPr>
              <w:tabs>
                <w:tab w:val="left" w:pos="134"/>
              </w:tabs>
              <w:spacing w:line="257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 руководством МО, принимающих участие в ликвидации медико-санитарных последствий ЧС;</w:t>
            </w:r>
          </w:p>
          <w:p w14:paraId="780F5FD4" w14:textId="77777777" w:rsidR="00784E74" w:rsidRPr="00ED6144" w:rsidRDefault="00784E74" w:rsidP="00784E74">
            <w:pPr>
              <w:pStyle w:val="afa"/>
              <w:numPr>
                <w:ilvl w:val="0"/>
                <w:numId w:val="16"/>
              </w:numPr>
              <w:tabs>
                <w:tab w:val="left" w:pos="134"/>
              </w:tabs>
              <w:spacing w:line="257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 оперативной группой Штаба по ликвидации медико-санитарных последствий ЧС;</w:t>
            </w:r>
          </w:p>
          <w:p w14:paraId="4C25D439" w14:textId="3317A5B3" w:rsidR="00784E74" w:rsidRPr="00ED6144" w:rsidRDefault="00784E74" w:rsidP="00784E74">
            <w:pPr>
              <w:pStyle w:val="afa"/>
              <w:tabs>
                <w:tab w:val="left" w:pos="777"/>
              </w:tabs>
              <w:spacing w:line="254" w:lineRule="auto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с оперативным дежурным ЦУКС ГУ МЧС России </w:t>
            </w:r>
            <w:r w:rsidR="002F4A24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и др.</w:t>
            </w:r>
          </w:p>
        </w:tc>
        <w:tc>
          <w:tcPr>
            <w:tcW w:w="2151" w:type="dxa"/>
          </w:tcPr>
          <w:p w14:paraId="624B7AC0" w14:textId="1C4A2F6C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Постоянно</w:t>
            </w:r>
          </w:p>
        </w:tc>
      </w:tr>
      <w:tr w:rsidR="00784E74" w:rsidRPr="00ED6144" w14:paraId="17234A07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703E65BC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4D1E3CC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31CBE63" w14:textId="5662A5B2" w:rsidR="00784E74" w:rsidRPr="00ED6144" w:rsidRDefault="002F4A24" w:rsidP="00784E74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21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Осуществляет сверку действующего Плана медико-санитарного обеспечения населения при ЧС (плана лечебно-эвакуационных мероприятий при радиационных авариях) на соответствие реально сложившейся обстановке.</w:t>
            </w:r>
          </w:p>
        </w:tc>
        <w:tc>
          <w:tcPr>
            <w:tcW w:w="2151" w:type="dxa"/>
          </w:tcPr>
          <w:p w14:paraId="20C09510" w14:textId="43E4BE03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Ч+24 часа</w:t>
            </w:r>
          </w:p>
        </w:tc>
      </w:tr>
      <w:tr w:rsidR="00784E74" w:rsidRPr="00ED6144" w14:paraId="0FA70E46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0F146CF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3361E49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50E9D5C" w14:textId="0C6C3F7C" w:rsidR="00784E74" w:rsidRPr="00ED6144" w:rsidRDefault="002F4A24" w:rsidP="002F4A24">
            <w:pPr>
              <w:pStyle w:val="afa"/>
              <w:tabs>
                <w:tab w:val="left" w:pos="355"/>
              </w:tabs>
              <w:spacing w:line="259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    22.К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онтролирует и учитывает:</w:t>
            </w:r>
          </w:p>
          <w:p w14:paraId="7CB7B0E7" w14:textId="77777777" w:rsidR="00784E74" w:rsidRPr="00ED6144" w:rsidRDefault="00784E74" w:rsidP="00784E74">
            <w:pPr>
              <w:pStyle w:val="afa"/>
              <w:numPr>
                <w:ilvl w:val="0"/>
                <w:numId w:val="18"/>
              </w:numPr>
              <w:tabs>
                <w:tab w:val="left" w:pos="144"/>
              </w:tabs>
              <w:spacing w:line="259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взаимодействие медицинских сил и средств СМК региона, привлекаемых к ликвидации медико-санитарных последствий ЧС;</w:t>
            </w:r>
          </w:p>
          <w:p w14:paraId="2E0A8FFF" w14:textId="77777777" w:rsidR="00784E74" w:rsidRPr="00ED6144" w:rsidRDefault="00784E74" w:rsidP="00784E74">
            <w:pPr>
              <w:pStyle w:val="afa"/>
              <w:numPr>
                <w:ilvl w:val="0"/>
                <w:numId w:val="18"/>
              </w:numPr>
              <w:tabs>
                <w:tab w:val="left" w:pos="144"/>
              </w:tabs>
              <w:spacing w:line="259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проведение медицинской эвакуации пораженных в МО;</w:t>
            </w:r>
          </w:p>
          <w:p w14:paraId="6642E9B3" w14:textId="77777777" w:rsidR="00784E74" w:rsidRPr="00ED6144" w:rsidRDefault="00784E74" w:rsidP="00784E74">
            <w:pPr>
              <w:pStyle w:val="afa"/>
              <w:numPr>
                <w:ilvl w:val="0"/>
                <w:numId w:val="18"/>
              </w:numPr>
              <w:tabs>
                <w:tab w:val="left" w:pos="144"/>
              </w:tabs>
              <w:spacing w:line="259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проведение межбольничной медицинской эвакуации пораженных в профильные МО 3-го уровня;</w:t>
            </w:r>
          </w:p>
          <w:p w14:paraId="1E349B02" w14:textId="323982BB" w:rsidR="00784E74" w:rsidRPr="00ED6144" w:rsidRDefault="005F2ADB" w:rsidP="005F2ADB">
            <w:pPr>
              <w:pStyle w:val="afa"/>
              <w:tabs>
                <w:tab w:val="left" w:pos="777"/>
              </w:tabs>
              <w:spacing w:line="254" w:lineRule="auto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мониторинг состояния пораженных в ЧС до их выписки из стационара.</w:t>
            </w:r>
          </w:p>
        </w:tc>
        <w:tc>
          <w:tcPr>
            <w:tcW w:w="2151" w:type="dxa"/>
          </w:tcPr>
          <w:p w14:paraId="632B4FF3" w14:textId="656B0F46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784E74" w:rsidRPr="00ED6144" w14:paraId="1729BDD1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A77F8AF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78C34B4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8CEC324" w14:textId="1F041742" w:rsidR="00784E74" w:rsidRPr="00ED6144" w:rsidRDefault="002F4A24" w:rsidP="00784E74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23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Осуществляет мониторинг ликвидации медико-санитарных последствий ЧС путем сбора информации и контроля за ходом лечения пораженных.</w:t>
            </w:r>
          </w:p>
        </w:tc>
        <w:tc>
          <w:tcPr>
            <w:tcW w:w="2151" w:type="dxa"/>
          </w:tcPr>
          <w:p w14:paraId="5F212F8B" w14:textId="478ED45D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784E74" w:rsidRPr="00ED6144" w14:paraId="6F4B0815" w14:textId="77777777" w:rsidTr="002604FD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67CB4CE7" w14:textId="77777777" w:rsidR="00784E74" w:rsidRPr="00ED6144" w:rsidRDefault="00784E74" w:rsidP="00784E74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D521D58" w14:textId="77777777" w:rsidR="00784E74" w:rsidRPr="00ED6144" w:rsidRDefault="00784E74" w:rsidP="00784E74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523CBA98" w14:textId="3B43A65E" w:rsidR="00784E74" w:rsidRPr="00ED6144" w:rsidRDefault="002F4A24" w:rsidP="00784E74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24</w:t>
            </w:r>
            <w:r w:rsidR="00784E74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Формирует последующие и заключительные донесения о ЧС и предоставляет их оперативному дежурному ФЦМК (с применением ИС СМК, в том числе ВСОД).</w:t>
            </w:r>
          </w:p>
        </w:tc>
        <w:tc>
          <w:tcPr>
            <w:tcW w:w="2151" w:type="dxa"/>
          </w:tcPr>
          <w:p w14:paraId="7ECF3C58" w14:textId="3DB14A07" w:rsidR="00784E74" w:rsidRPr="00ED6144" w:rsidRDefault="00784E74" w:rsidP="00784E74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Регулярно</w:t>
            </w:r>
          </w:p>
        </w:tc>
      </w:tr>
      <w:tr w:rsidR="003D0885" w:rsidRPr="00ED6144" w14:paraId="0E3CF0CD" w14:textId="77777777" w:rsidTr="003D0885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CA55653" w14:textId="77777777" w:rsidR="003D0885" w:rsidRPr="00ED6144" w:rsidRDefault="003D0885" w:rsidP="003D0885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DED86F1" w14:textId="77777777" w:rsidR="003D0885" w:rsidRPr="00ED6144" w:rsidRDefault="003D0885" w:rsidP="003D0885">
            <w:pPr>
              <w:pStyle w:val="afa"/>
              <w:tabs>
                <w:tab w:val="left" w:pos="842"/>
              </w:tabs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C5EAEC1" w14:textId="6387F1BF" w:rsidR="003D0885" w:rsidRPr="00ED6144" w:rsidRDefault="002F4A24" w:rsidP="003D0885">
            <w:pPr>
              <w:pStyle w:val="afa"/>
              <w:tabs>
                <w:tab w:val="left" w:pos="777"/>
              </w:tabs>
              <w:spacing w:line="254" w:lineRule="auto"/>
              <w:ind w:firstLine="347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25</w:t>
            </w:r>
            <w:r w:rsidR="003D0885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Докладывает текущую обстановку в соответствии с установленной схемой оповещения.</w:t>
            </w:r>
          </w:p>
        </w:tc>
        <w:tc>
          <w:tcPr>
            <w:tcW w:w="2151" w:type="dxa"/>
          </w:tcPr>
          <w:p w14:paraId="57630ED5" w14:textId="056976FB" w:rsidR="003D0885" w:rsidRPr="00ED6144" w:rsidRDefault="003D0885" w:rsidP="003D0885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3D0885" w:rsidRPr="00ED6144" w14:paraId="7A7F8ED4" w14:textId="77777777" w:rsidTr="001C653E">
        <w:trPr>
          <w:trHeight w:val="4583"/>
        </w:trPr>
        <w:tc>
          <w:tcPr>
            <w:tcW w:w="540" w:type="dxa"/>
            <w:vMerge w:val="restart"/>
            <w:shd w:val="clear" w:color="auto" w:fill="auto"/>
          </w:tcPr>
          <w:p w14:paraId="3B3D64C1" w14:textId="12C65C0A" w:rsidR="003D0885" w:rsidRPr="00ED6144" w:rsidRDefault="00E05A4A" w:rsidP="00E05A4A">
            <w:pPr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3D4F1934" w14:textId="77777777" w:rsidR="003D0885" w:rsidRPr="00ED6144" w:rsidRDefault="003D0885" w:rsidP="003D0885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Медицинский </w:t>
            </w:r>
            <w:r w:rsidRPr="00ED6144">
              <w:rPr>
                <w:rFonts w:ascii="PT Astra Serif" w:hAnsi="PT Astra Serif"/>
                <w:b/>
                <w:iCs/>
                <w:sz w:val="24"/>
                <w:szCs w:val="24"/>
              </w:rPr>
              <w:t>работник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 выездной</w:t>
            </w:r>
            <w:r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СМП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назначенный</w:t>
            </w:r>
            <w:r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старшим</w:t>
            </w:r>
            <w:r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указанной</w:t>
            </w:r>
            <w:r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t>бригады</w:t>
            </w:r>
          </w:p>
        </w:tc>
        <w:tc>
          <w:tcPr>
            <w:tcW w:w="9615" w:type="dxa"/>
            <w:shd w:val="clear" w:color="auto" w:fill="auto"/>
          </w:tcPr>
          <w:p w14:paraId="1E86B89C" w14:textId="77777777" w:rsidR="003D0885" w:rsidRPr="00ED6144" w:rsidRDefault="003D0885" w:rsidP="00A50427">
            <w:pPr>
              <w:ind w:firstLine="35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Основная задача выездных бригад СМП при ЧС на догоспитальном этапе - оказание СМП в экстренной форме пострадавшим и проведение в минимально короткие сроки их медицинской эвакуации санитарным, в том числе авиационным, транспортом для госпитализации в профильные стационарные МО, имеющие возможности для оказания медицинской помощи пострадавшим в необходимом объеме.</w:t>
            </w:r>
          </w:p>
          <w:p w14:paraId="3164EE8C" w14:textId="0F7C8E53" w:rsidR="003D0885" w:rsidRPr="00ED6144" w:rsidRDefault="003D0885" w:rsidP="00A50427">
            <w:pPr>
              <w:ind w:firstLine="35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Медицинский </w:t>
            </w:r>
            <w:r w:rsidRPr="00ED6144">
              <w:rPr>
                <w:rFonts w:ascii="PT Astra Serif" w:hAnsi="PT Astra Serif"/>
                <w:iCs/>
                <w:sz w:val="24"/>
                <w:szCs w:val="24"/>
              </w:rPr>
              <w:t>работник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выездной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i w:val="0"/>
                <w:sz w:val="24"/>
                <w:szCs w:val="24"/>
              </w:rPr>
              <w:t>бригады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СМП,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i w:val="0"/>
                <w:sz w:val="24"/>
                <w:szCs w:val="24"/>
              </w:rPr>
              <w:t>назначенный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i w:val="0"/>
                <w:sz w:val="24"/>
                <w:szCs w:val="24"/>
              </w:rPr>
              <w:t>старшим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Style w:val="af2"/>
                <w:rFonts w:ascii="PT Astra Serif" w:hAnsi="PT Astra Serif"/>
                <w:i w:val="0"/>
                <w:sz w:val="24"/>
                <w:szCs w:val="24"/>
              </w:rPr>
              <w:t>указанной</w:t>
            </w:r>
            <w:r w:rsidRPr="00ED6144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бригады, прибывшей на место ЧС первой, до прибытия руководителей (ССМП</w:t>
            </w:r>
            <w:r w:rsidR="005F2ADB" w:rsidRPr="00ED6144">
              <w:rPr>
                <w:rFonts w:ascii="PT Astra Serif" w:hAnsi="PT Astra Serif"/>
                <w:sz w:val="24"/>
                <w:szCs w:val="24"/>
              </w:rPr>
              <w:t>, ТЦМК</w:t>
            </w:r>
            <w:r w:rsidRPr="00ED6144">
              <w:rPr>
                <w:rFonts w:ascii="PT Astra Serif" w:hAnsi="PT Astra Serif"/>
                <w:sz w:val="24"/>
                <w:szCs w:val="24"/>
              </w:rPr>
              <w:t>), руководителя Департамент</w:t>
            </w:r>
            <w:r w:rsidR="005F2ADB" w:rsidRPr="00ED6144">
              <w:rPr>
                <w:rFonts w:ascii="PT Astra Serif" w:hAnsi="PT Astra Serif"/>
                <w:sz w:val="24"/>
                <w:szCs w:val="24"/>
              </w:rPr>
              <w:t>а здравоохранения Томской области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- руководителя </w:t>
            </w:r>
            <w:r w:rsidR="005F2ADB" w:rsidRPr="00ED6144">
              <w:rPr>
                <w:rFonts w:ascii="PT Astra Serif" w:hAnsi="PT Astra Serif"/>
                <w:sz w:val="24"/>
                <w:szCs w:val="24"/>
              </w:rPr>
              <w:t>СМК Томской области,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является ответственным за организацию и оказание медицинской помощи пострадавшим в зоне ЧС и координирует работу медицинских сил и средств. Прибывающие медицинские бригады поступают в его распоряжение. </w:t>
            </w:r>
          </w:p>
          <w:p w14:paraId="08203B58" w14:textId="15A2292F" w:rsidR="003D0885" w:rsidRPr="00ED6144" w:rsidRDefault="003D0885" w:rsidP="00A50427">
            <w:pPr>
              <w:ind w:firstLine="354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Если первой к месту ЧС прибывает фельдшерская бригада СМП, а врачебные и специализированные бригады прибывают позже, оперативное руководство организацией оказания медицинской помощи в зоне ЧС переходит от фельдшерской бригады к врачебной или специализированной (до прибытия руководителей ССМП</w:t>
            </w:r>
            <w:r w:rsidR="005F2ADB" w:rsidRPr="00ED6144">
              <w:rPr>
                <w:rFonts w:ascii="PT Astra Serif" w:hAnsi="PT Astra Serif"/>
                <w:sz w:val="24"/>
                <w:szCs w:val="24"/>
              </w:rPr>
              <w:t>, ТЦМК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или органа упр</w:t>
            </w:r>
            <w:r w:rsidR="005F2ADB" w:rsidRPr="00ED6144">
              <w:rPr>
                <w:rFonts w:ascii="PT Astra Serif" w:hAnsi="PT Astra Serif"/>
                <w:sz w:val="24"/>
                <w:szCs w:val="24"/>
              </w:rPr>
              <w:t>авления здравоохранением Томской области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). </w:t>
            </w:r>
          </w:p>
        </w:tc>
        <w:tc>
          <w:tcPr>
            <w:tcW w:w="2151" w:type="dxa"/>
          </w:tcPr>
          <w:p w14:paraId="57914136" w14:textId="77777777" w:rsidR="003D0885" w:rsidRPr="00ED6144" w:rsidRDefault="003D0885" w:rsidP="003D088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D0885" w:rsidRPr="00ED6144" w14:paraId="67E2620E" w14:textId="77777777" w:rsidTr="001C653E">
        <w:trPr>
          <w:trHeight w:val="867"/>
        </w:trPr>
        <w:tc>
          <w:tcPr>
            <w:tcW w:w="540" w:type="dxa"/>
            <w:vMerge/>
            <w:shd w:val="clear" w:color="auto" w:fill="auto"/>
          </w:tcPr>
          <w:p w14:paraId="0A974F88" w14:textId="77777777" w:rsidR="003D0885" w:rsidRPr="00ED6144" w:rsidRDefault="003D0885" w:rsidP="003D0885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9D2D943" w14:textId="77777777" w:rsidR="003D0885" w:rsidRPr="00ED6144" w:rsidRDefault="003D0885" w:rsidP="003D0885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8E5DCC5" w14:textId="3BA93C69" w:rsidR="003D0885" w:rsidRPr="00ED6144" w:rsidRDefault="005F2ADB" w:rsidP="00A50427">
            <w:pPr>
              <w:ind w:firstLine="212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До прибытия руководителей</w:t>
            </w:r>
            <w:r w:rsidR="003D0885"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 ССМП </w:t>
            </w:r>
            <w:r w:rsidR="00A50427"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(ТЦМК) </w:t>
            </w:r>
            <w:r w:rsidR="003D0885"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медицинский </w:t>
            </w:r>
            <w:r w:rsidR="003D0885" w:rsidRPr="00ED6144">
              <w:rPr>
                <w:rFonts w:ascii="PT Astra Serif" w:hAnsi="PT Astra Serif"/>
                <w:b/>
                <w:iCs/>
                <w:sz w:val="24"/>
                <w:szCs w:val="24"/>
              </w:rPr>
              <w:t>работник</w:t>
            </w:r>
            <w:r w:rsidR="003D0885"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 выездной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бригады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Fonts w:ascii="PT Astra Serif" w:hAnsi="PT Astra Serif"/>
                <w:b/>
                <w:sz w:val="24"/>
                <w:szCs w:val="24"/>
              </w:rPr>
              <w:t>СМП,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назначенный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старшим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Style w:val="af2"/>
                <w:rFonts w:ascii="PT Astra Serif" w:hAnsi="PT Astra Serif"/>
                <w:b/>
                <w:i w:val="0"/>
                <w:sz w:val="24"/>
                <w:szCs w:val="24"/>
              </w:rPr>
              <w:t>указанной</w:t>
            </w:r>
            <w:r w:rsidR="003D0885" w:rsidRPr="00ED614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</w:t>
            </w:r>
            <w:r w:rsidR="003D0885" w:rsidRPr="00ED6144">
              <w:rPr>
                <w:rFonts w:ascii="PT Astra Serif" w:hAnsi="PT Astra Serif"/>
                <w:b/>
                <w:sz w:val="24"/>
                <w:szCs w:val="24"/>
              </w:rPr>
              <w:t>бригады, на месте ЧС предпринимает следующие действия:</w:t>
            </w:r>
          </w:p>
        </w:tc>
        <w:tc>
          <w:tcPr>
            <w:tcW w:w="2151" w:type="dxa"/>
          </w:tcPr>
          <w:p w14:paraId="05534DF5" w14:textId="77777777" w:rsidR="003D0885" w:rsidRPr="00ED6144" w:rsidRDefault="003D0885" w:rsidP="003D088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20931E4F" w14:textId="77777777" w:rsidTr="002604FD">
        <w:trPr>
          <w:trHeight w:val="557"/>
        </w:trPr>
        <w:tc>
          <w:tcPr>
            <w:tcW w:w="540" w:type="dxa"/>
            <w:vMerge/>
            <w:shd w:val="clear" w:color="auto" w:fill="auto"/>
          </w:tcPr>
          <w:p w14:paraId="72D899CF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A919B86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F08514D" w14:textId="5CFAF90B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1. Представляется руководителю аварийно-спасательными работами, уточняет сведения о масштабе и характере ЧС, ориентировочном числе пораженных и погибших.</w:t>
            </w:r>
          </w:p>
        </w:tc>
        <w:tc>
          <w:tcPr>
            <w:tcW w:w="2151" w:type="dxa"/>
            <w:vMerge w:val="restart"/>
          </w:tcPr>
          <w:p w14:paraId="3D23C6EC" w14:textId="249B5CE3" w:rsidR="00673A1E" w:rsidRPr="00ED6144" w:rsidRDefault="00673A1E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Сразу после прибытия (по факту разрешения выезда)</w:t>
            </w:r>
          </w:p>
        </w:tc>
      </w:tr>
      <w:tr w:rsidR="00673A1E" w:rsidRPr="00ED6144" w14:paraId="0358582C" w14:textId="77777777" w:rsidTr="002604FD">
        <w:trPr>
          <w:trHeight w:val="70"/>
        </w:trPr>
        <w:tc>
          <w:tcPr>
            <w:tcW w:w="540" w:type="dxa"/>
            <w:vMerge/>
            <w:shd w:val="clear" w:color="auto" w:fill="auto"/>
          </w:tcPr>
          <w:p w14:paraId="46FE769E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B1974E6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AA66BCE" w14:textId="2331070B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2. Устанавливает наличие и число пораженных и погибших, тяжесть поражения, необходимость в дополнительных силах и средствах.</w:t>
            </w:r>
          </w:p>
        </w:tc>
        <w:tc>
          <w:tcPr>
            <w:tcW w:w="2151" w:type="dxa"/>
            <w:vMerge/>
          </w:tcPr>
          <w:p w14:paraId="2D8285EB" w14:textId="77777777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5DC1ED6C" w14:textId="77777777" w:rsidTr="002604FD">
        <w:trPr>
          <w:trHeight w:val="300"/>
        </w:trPr>
        <w:tc>
          <w:tcPr>
            <w:tcW w:w="540" w:type="dxa"/>
            <w:vMerge/>
            <w:shd w:val="clear" w:color="auto" w:fill="auto"/>
          </w:tcPr>
          <w:p w14:paraId="6F3B549E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22A19EC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4315B8F" w14:textId="3F2058C4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3. До прибытия бригад ТЦМК, руководителей ТЦМК и/или ССМП или органа управления здравоохранением региона докладывает диспетчеру по приему и передаче вызовов ССМП и старшему врачу ССМП оперативные данные о масштабе и характере ЧС, числе пораженных и прогнозе, потребности в дополнительных силах и средствах; согласовывает маршруты медицинской эвакуации, в том числе санитарно</w:t>
            </w:r>
            <w:r w:rsidR="00DD4E73">
              <w:rPr>
                <w:rStyle w:val="af9"/>
                <w:rFonts w:ascii="PT Astra Serif" w:hAnsi="PT Astra Serif"/>
                <w:sz w:val="24"/>
                <w:szCs w:val="24"/>
              </w:rPr>
              <w:t>-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softHyphen/>
              <w:t>авиационной, пораженных в МО (с учетом принципов оптимальной маршрутизации и складывающейся медико-тактической обстановки). В дальнейшем докладывает оперативно-тактическую обстановку (в том числе о начале медицинской эвакуации пораженных и о завершении медицинской эвакуации) каждые 15-30 мин, а при внезапном изменении обстановки - немедленно.</w:t>
            </w:r>
          </w:p>
        </w:tc>
        <w:tc>
          <w:tcPr>
            <w:tcW w:w="2151" w:type="dxa"/>
            <w:vMerge/>
          </w:tcPr>
          <w:p w14:paraId="64925B35" w14:textId="77777777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3FA254FA" w14:textId="77777777" w:rsidTr="002604FD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73BE3B06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3EB3982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520A1275" w14:textId="22874A55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4. Совместно с руководителем аварийно-спасательных работ определяет безопасное место работы для бригад СМП в «зеленой» зоне, с подветренной стороны.</w:t>
            </w:r>
          </w:p>
        </w:tc>
        <w:tc>
          <w:tcPr>
            <w:tcW w:w="2151" w:type="dxa"/>
            <w:vMerge/>
          </w:tcPr>
          <w:p w14:paraId="6772F15C" w14:textId="77777777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463FA6EE" w14:textId="77777777" w:rsidTr="002604FD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51A2CCA4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D9196E7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5570845" w14:textId="3B3B550D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Совместно с руководителем аварийно-спасательных работ определяет и обозначает место сортировочной, эвакуационной площадок, а также площадки санитарной обработки пораженных с учетом путей эвакуации, исключая воздействие поражающих факторов ЧС на медицинский персонал и пораженных.</w:t>
            </w:r>
          </w:p>
        </w:tc>
        <w:tc>
          <w:tcPr>
            <w:tcW w:w="2151" w:type="dxa"/>
            <w:vMerge/>
          </w:tcPr>
          <w:p w14:paraId="76E4E55A" w14:textId="77777777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02743B61" w14:textId="77777777" w:rsidTr="00DD27F1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12F3CE68" w14:textId="77777777" w:rsidR="00673A1E" w:rsidRPr="00ED6144" w:rsidRDefault="00673A1E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E422C5F" w14:textId="77777777" w:rsidR="00673A1E" w:rsidRPr="00ED6144" w:rsidRDefault="00673A1E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BAD0204" w14:textId="78C75B40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6. Совместно с руководителем аварийно-спасательных работ определяет и обозначает место стоянки санитарного автотранспорта, не затрудняя проезд специальной техники, и организует работу выездных бригад СМП, рациональные пути подъезда и отъезда санитарного автотранспорта (эвакуационной петли), в том числе с учетом оптимальной для складывающейся ситуации и особенностей местности.</w:t>
            </w:r>
          </w:p>
        </w:tc>
        <w:tc>
          <w:tcPr>
            <w:tcW w:w="2151" w:type="dxa"/>
            <w:vMerge/>
          </w:tcPr>
          <w:p w14:paraId="7733348F" w14:textId="77777777" w:rsidR="00673A1E" w:rsidRPr="00ED6144" w:rsidRDefault="00673A1E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3A16403B" w14:textId="77777777" w:rsidTr="00AD693D">
        <w:trPr>
          <w:trHeight w:val="557"/>
        </w:trPr>
        <w:tc>
          <w:tcPr>
            <w:tcW w:w="540" w:type="dxa"/>
            <w:vMerge/>
            <w:shd w:val="clear" w:color="auto" w:fill="auto"/>
          </w:tcPr>
          <w:p w14:paraId="69CE73A1" w14:textId="77777777" w:rsidR="00673A1E" w:rsidRPr="00ED6144" w:rsidRDefault="00673A1E" w:rsidP="00673A1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036C680" w14:textId="77777777" w:rsidR="00673A1E" w:rsidRPr="00ED6144" w:rsidRDefault="00673A1E" w:rsidP="00673A1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069DC44" w14:textId="573FBE7C" w:rsidR="00673A1E" w:rsidRPr="00ED6144" w:rsidRDefault="00673A1E" w:rsidP="00673A1E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7. Решает вопросы по каким каналам связи будет организовано взаимодействие с работниками экстренных служб других ведомств.</w:t>
            </w:r>
          </w:p>
        </w:tc>
        <w:tc>
          <w:tcPr>
            <w:tcW w:w="2151" w:type="dxa"/>
            <w:vMerge/>
          </w:tcPr>
          <w:p w14:paraId="3833E649" w14:textId="77777777" w:rsidR="00673A1E" w:rsidRPr="00ED6144" w:rsidRDefault="00673A1E" w:rsidP="00673A1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0BC152D7" w14:textId="77777777" w:rsidTr="002604FD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56181D9C" w14:textId="77777777" w:rsidR="00673A1E" w:rsidRPr="00ED6144" w:rsidRDefault="00673A1E" w:rsidP="00673A1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634CE86" w14:textId="77777777" w:rsidR="00673A1E" w:rsidRPr="00ED6144" w:rsidRDefault="00673A1E" w:rsidP="00673A1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2E3D740" w14:textId="437B8179" w:rsidR="00673A1E" w:rsidRPr="00ED6144" w:rsidRDefault="00673A1E" w:rsidP="00673A1E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8. Осуществляет взаимодействие с руководителями правоохранительных, специальных, экстренных и спасательных служб, работающих на месте ЧС (МЧС России, Роспотребнадзор, ФСБ России, Минобороны России, Росгвардия, МВД России, и др.).</w:t>
            </w:r>
          </w:p>
        </w:tc>
        <w:tc>
          <w:tcPr>
            <w:tcW w:w="2151" w:type="dxa"/>
            <w:vMerge/>
          </w:tcPr>
          <w:p w14:paraId="59C593BB" w14:textId="77777777" w:rsidR="00673A1E" w:rsidRPr="00ED6144" w:rsidRDefault="00673A1E" w:rsidP="00673A1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2C621F3F" w14:textId="77777777" w:rsidTr="00DD27F1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619F3A67" w14:textId="77777777" w:rsidR="00673A1E" w:rsidRPr="00ED6144" w:rsidRDefault="00673A1E" w:rsidP="00673A1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4905F74" w14:textId="77777777" w:rsidR="00673A1E" w:rsidRPr="00ED6144" w:rsidRDefault="00673A1E" w:rsidP="00673A1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422E468" w14:textId="77777777" w:rsidR="00673A1E" w:rsidRPr="00ED6144" w:rsidRDefault="00673A1E" w:rsidP="00673A1E">
            <w:pPr>
              <w:pStyle w:val="afa"/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9. Совместно со службами МЧС России, ФМБА России - определяет необходимость проведения санитарной обработки пораженных, нуждающихся в экстренной медицинской помощи. Очередность санитарной обработки пораженных определяется степенью загрязненности и состоянием степени тяжести полученных повреждений. В первую очередь санитарная обработка медицинским персоналом выполняется пораженным с ранениями и ожогами, загрязненными радиоактивными веществами (снятие верхней одежды, обработка ран антисептиками и их закрытие перевязочными средствами).</w:t>
            </w:r>
          </w:p>
          <w:p w14:paraId="21AABD69" w14:textId="79A167BC" w:rsidR="00673A1E" w:rsidRPr="00ED6144" w:rsidRDefault="00673A1E" w:rsidP="00673A1E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Во вторую очередь - санитарная обработка медицинским персоналом выполняется пораженным без нарушения целостности кожи, состояние степени тяжести полученных повреждений которых не позволяет выполнить санитарную обработку самостоятельно.</w:t>
            </w:r>
          </w:p>
        </w:tc>
        <w:tc>
          <w:tcPr>
            <w:tcW w:w="2151" w:type="dxa"/>
            <w:vMerge/>
          </w:tcPr>
          <w:p w14:paraId="2E311793" w14:textId="77777777" w:rsidR="00673A1E" w:rsidRPr="00ED6144" w:rsidRDefault="00673A1E" w:rsidP="00673A1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73A1E" w:rsidRPr="00ED6144" w14:paraId="15FE9AAD" w14:textId="77777777" w:rsidTr="002604FD">
        <w:trPr>
          <w:trHeight w:val="701"/>
        </w:trPr>
        <w:tc>
          <w:tcPr>
            <w:tcW w:w="540" w:type="dxa"/>
            <w:vMerge/>
            <w:shd w:val="clear" w:color="auto" w:fill="auto"/>
          </w:tcPr>
          <w:p w14:paraId="45C42A68" w14:textId="77777777" w:rsidR="00673A1E" w:rsidRPr="00ED6144" w:rsidRDefault="00673A1E" w:rsidP="00673A1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19BAB54" w14:textId="77777777" w:rsidR="00673A1E" w:rsidRPr="00ED6144" w:rsidRDefault="00673A1E" w:rsidP="00673A1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0157E2C" w14:textId="77777777" w:rsidR="00673A1E" w:rsidRPr="00ED6144" w:rsidRDefault="00673A1E" w:rsidP="00673A1E">
            <w:pPr>
              <w:pStyle w:val="afa"/>
              <w:numPr>
                <w:ilvl w:val="0"/>
                <w:numId w:val="19"/>
              </w:numPr>
              <w:tabs>
                <w:tab w:val="left" w:pos="50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согласованию с руководителями экстренных и спасательных служб, работающих на месте ЧС и обеспечивающих санитарную обработку пораженных и дозиметрию (при мощности амбиентного эквивалента дозы до 20 мкЗв/ч с подветренной стороны) принимает решение о необходимости развертывания сортировочной площадки.</w:t>
            </w:r>
          </w:p>
          <w:p w14:paraId="139646F6" w14:textId="0DADD07A" w:rsidR="00673A1E" w:rsidRPr="00ED6144" w:rsidRDefault="00673A1E" w:rsidP="00833657">
            <w:pPr>
              <w:pStyle w:val="afa"/>
              <w:jc w:val="center"/>
              <w:rPr>
                <w:rStyle w:val="af9"/>
                <w:rFonts w:ascii="PT Astra Serif" w:hAnsi="PT Astra Serif"/>
                <w:b/>
                <w:bCs/>
                <w:sz w:val="24"/>
                <w:szCs w:val="24"/>
                <w:u w:val="single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  <w:u w:val="single"/>
              </w:rPr>
              <w:t xml:space="preserve">Принципы медицинской сортировки пораженных </w:t>
            </w:r>
            <w:r w:rsidR="00C461FB"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на</w:t>
            </w: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  <w:u w:val="single"/>
              </w:rPr>
              <w:t xml:space="preserve"> догоспитальном этапе:</w:t>
            </w:r>
          </w:p>
          <w:p w14:paraId="3E9E4D0C" w14:textId="704F9356" w:rsidR="00C461FB" w:rsidRPr="00ED6144" w:rsidRDefault="00C461FB" w:rsidP="00C461F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 xml:space="preserve">- </w:t>
            </w:r>
            <w:r w:rsidR="00254E6A" w:rsidRPr="00ED6144">
              <w:rPr>
                <w:rFonts w:ascii="PT Astra Serif" w:hAnsi="PT Astra Serif"/>
                <w:sz w:val="24"/>
                <w:szCs w:val="24"/>
              </w:rPr>
              <w:t>м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едицинская сортировка </w:t>
            </w:r>
            <w:r w:rsidR="00254C32">
              <w:rPr>
                <w:rFonts w:ascii="PT Astra Serif" w:hAnsi="PT Astra Serif"/>
                <w:sz w:val="24"/>
                <w:szCs w:val="24"/>
              </w:rPr>
              <w:t>(Приложение № 2</w:t>
            </w:r>
            <w:r w:rsidR="005323ED" w:rsidRPr="00ED6144">
              <w:rPr>
                <w:rFonts w:ascii="PT Astra Serif" w:hAnsi="PT Astra Serif"/>
                <w:sz w:val="24"/>
                <w:szCs w:val="24"/>
              </w:rPr>
              <w:t xml:space="preserve">)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проводится на заранее определенной (совместно с руководителем аварийно-спасательных работ) приемно-сортировочной площадке с учетом условий безопасности работы для медицинского персонала;</w:t>
            </w:r>
          </w:p>
          <w:p w14:paraId="072D1134" w14:textId="77777777" w:rsidR="00673A1E" w:rsidRPr="00ED6144" w:rsidRDefault="00673A1E" w:rsidP="00673A1E">
            <w:pPr>
              <w:pStyle w:val="afa"/>
              <w:numPr>
                <w:ilvl w:val="0"/>
                <w:numId w:val="20"/>
              </w:numPr>
              <w:tabs>
                <w:tab w:val="left" w:pos="14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разделение сортировочной площадки на 2 зоны: «грязную» и «чистую» </w:t>
            </w: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(организует и проводит совместно с МЧС России);</w:t>
            </w:r>
          </w:p>
          <w:p w14:paraId="66F9B674" w14:textId="77777777" w:rsidR="00673A1E" w:rsidRPr="00ED6144" w:rsidRDefault="00673A1E" w:rsidP="00673A1E">
            <w:pPr>
              <w:pStyle w:val="afa"/>
              <w:numPr>
                <w:ilvl w:val="0"/>
                <w:numId w:val="20"/>
              </w:numPr>
              <w:tabs>
                <w:tab w:val="left" w:pos="14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распределение пораженных на группы по принципу «грязных» (нуждающихся в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 xml:space="preserve">санитарной обработке; и «чистых» (прошедших санитарную обработку) </w:t>
            </w: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(организует и проводит совместно с МЧС России);</w:t>
            </w:r>
          </w:p>
          <w:p w14:paraId="29E33381" w14:textId="1B462399" w:rsidR="00673A1E" w:rsidRPr="00ED6144" w:rsidRDefault="00673A1E" w:rsidP="00673A1E">
            <w:pPr>
              <w:pStyle w:val="afa"/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распределение пораженных внутри групп грязных» и «чистых» по принципу нуждаемости в однородных мероприятиях по оказанию экстренной медицинской помощи </w:t>
            </w: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(проводят медицинские работники);</w:t>
            </w:r>
          </w:p>
          <w:p w14:paraId="0C3BAD8A" w14:textId="77777777" w:rsidR="00673A1E" w:rsidRPr="00ED6144" w:rsidRDefault="00673A1E" w:rsidP="00673A1E">
            <w:pPr>
              <w:pStyle w:val="afa"/>
              <w:numPr>
                <w:ilvl w:val="0"/>
                <w:numId w:val="21"/>
              </w:numPr>
              <w:tabs>
                <w:tab w:val="left" w:pos="302"/>
              </w:tabs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решение вопроса очередности медицинской эвакуации пораженных из зоны ЧС </w:t>
            </w: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(проводят медицинские работники);</w:t>
            </w:r>
          </w:p>
          <w:p w14:paraId="1C087D4D" w14:textId="687D3A28" w:rsidR="00673A1E" w:rsidRPr="00ED6144" w:rsidRDefault="00673A1E" w:rsidP="00673A1E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определение пораженных в угрожающих жизни состояниях и нуждающихся в госпитализации в специализированные медицинские организации </w:t>
            </w: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(проводят медицинские работники).</w:t>
            </w:r>
          </w:p>
        </w:tc>
        <w:tc>
          <w:tcPr>
            <w:tcW w:w="2151" w:type="dxa"/>
            <w:vMerge/>
          </w:tcPr>
          <w:p w14:paraId="0CBBA6E7" w14:textId="77777777" w:rsidR="00673A1E" w:rsidRPr="00ED6144" w:rsidRDefault="00673A1E" w:rsidP="00673A1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55ABF" w:rsidRPr="00ED6144" w14:paraId="0B2A7BD6" w14:textId="77777777" w:rsidTr="002604FD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42780041" w14:textId="77777777" w:rsidR="00A55ABF" w:rsidRPr="00ED6144" w:rsidRDefault="00A55ABF" w:rsidP="00A55AB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0AEA16C" w14:textId="77777777" w:rsidR="00A55ABF" w:rsidRPr="00ED6144" w:rsidRDefault="00A55ABF" w:rsidP="00A55AB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372A82D" w14:textId="77777777" w:rsidR="00A55ABF" w:rsidRPr="00ED6144" w:rsidRDefault="00A55ABF" w:rsidP="00A55ABF">
            <w:pPr>
              <w:pStyle w:val="afa"/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11. Распределяет обязанности между членами своей бригады и прибывающим персоналом других бригад СМП, при необходимости, формирует сортировочную бригаду: одного из медицинских работников назначает ответственным за учет пораженных, другого работника — за встречу и расстановку прибывшего санитарного автотранспорта и бригад СМП с учетом безопасности и доступности путей эвакуации.</w:t>
            </w:r>
          </w:p>
          <w:p w14:paraId="16735D9D" w14:textId="40AAA056" w:rsidR="00A55ABF" w:rsidRPr="00ED6144" w:rsidRDefault="00A55ABF" w:rsidP="00A55AB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Медицинский персонал бригад СМП участия в поисковых, аварийно- спасательных работах не принимает</w:t>
            </w:r>
          </w:p>
        </w:tc>
        <w:tc>
          <w:tcPr>
            <w:tcW w:w="2151" w:type="dxa"/>
            <w:vMerge w:val="restart"/>
          </w:tcPr>
          <w:p w14:paraId="62DB1E69" w14:textId="77777777" w:rsidR="00A55ABF" w:rsidRPr="00ED6144" w:rsidRDefault="00A55ABF" w:rsidP="00A55ABF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A55ABF" w:rsidRPr="00ED6144" w14:paraId="057FB162" w14:textId="77777777" w:rsidTr="002604FD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77DD8479" w14:textId="77777777" w:rsidR="00A55ABF" w:rsidRPr="00ED6144" w:rsidRDefault="00A55ABF" w:rsidP="00A55AB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8301DF5" w14:textId="77777777" w:rsidR="00A55ABF" w:rsidRPr="00ED6144" w:rsidRDefault="00A55ABF" w:rsidP="00A55AB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8F9E731" w14:textId="6CD5E2D9" w:rsidR="00A55ABF" w:rsidRPr="00ED6144" w:rsidRDefault="00A55ABF" w:rsidP="00A55AB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приступает к медицинской сортировке пораженных и оказанию им медицинской помощи.</w:t>
            </w:r>
          </w:p>
        </w:tc>
        <w:tc>
          <w:tcPr>
            <w:tcW w:w="2151" w:type="dxa"/>
            <w:vMerge/>
          </w:tcPr>
          <w:p w14:paraId="66271C90" w14:textId="77777777" w:rsidR="00A55ABF" w:rsidRPr="00ED6144" w:rsidRDefault="00A55ABF" w:rsidP="00A55ABF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A55ABF" w:rsidRPr="00ED6144" w14:paraId="6602E9F4" w14:textId="77777777" w:rsidTr="002604FD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41AED282" w14:textId="77777777" w:rsidR="00A55ABF" w:rsidRPr="00ED6144" w:rsidRDefault="00A55ABF" w:rsidP="00A55AB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ACE8B95" w14:textId="77777777" w:rsidR="00A55ABF" w:rsidRPr="00ED6144" w:rsidRDefault="00A55ABF" w:rsidP="00A55AB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46C9657" w14:textId="77777777" w:rsidR="00A55ABF" w:rsidRPr="00ED6144" w:rsidRDefault="00A55ABF" w:rsidP="00A55ABF">
            <w:pPr>
              <w:pStyle w:val="afa"/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обеспечивает оказание медицинской помощи тяжелопораженным на месте ЧС по экстренным показаниям при угрожающих жизни состояниях в минимальном объеме (внутримышечное введение противорвотных препаратов, обеспечение проходимости дыхательных путей, остановка кровотечения, симптоматическая терапия).</w:t>
            </w:r>
          </w:p>
          <w:p w14:paraId="10CDC27A" w14:textId="34D07D05" w:rsidR="00A55ABF" w:rsidRPr="00ED6144" w:rsidRDefault="00A55ABF" w:rsidP="00A55AB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Пораженные без клинических проявлений радиационного поражения после санитарной обработки сотрудниками МЧС России и медицинской консультации могут быть направлены на амбулаторное наблюдение по месту жительства или в развертываемый пункт временного размещения (ПВР).</w:t>
            </w:r>
          </w:p>
        </w:tc>
        <w:tc>
          <w:tcPr>
            <w:tcW w:w="2151" w:type="dxa"/>
            <w:vMerge/>
          </w:tcPr>
          <w:p w14:paraId="40AA72CD" w14:textId="77777777" w:rsidR="00A55ABF" w:rsidRPr="00ED6144" w:rsidRDefault="00A55ABF" w:rsidP="00A55ABF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A55ABF" w:rsidRPr="00ED6144" w14:paraId="69DBB29D" w14:textId="77777777" w:rsidTr="002604FD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008836C2" w14:textId="77777777" w:rsidR="00A55ABF" w:rsidRPr="00ED6144" w:rsidRDefault="00A55ABF" w:rsidP="00A55AB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4A965D4" w14:textId="77777777" w:rsidR="00A55ABF" w:rsidRPr="00ED6144" w:rsidRDefault="00A55ABF" w:rsidP="00A55AB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1B43614" w14:textId="3D58F47F" w:rsidR="00A55ABF" w:rsidRPr="00ED6144" w:rsidRDefault="00A55ABF" w:rsidP="00A55AB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уточняет у соответствующих служб (ФМБА России, МЧС России, Роспотребнадзор), присутствующих в зоне ЧС, обстановку, возможные риски и прогноз.</w:t>
            </w:r>
          </w:p>
        </w:tc>
        <w:tc>
          <w:tcPr>
            <w:tcW w:w="2151" w:type="dxa"/>
            <w:vMerge/>
          </w:tcPr>
          <w:p w14:paraId="298B8E38" w14:textId="77777777" w:rsidR="00A55ABF" w:rsidRPr="00ED6144" w:rsidRDefault="00A55ABF" w:rsidP="00A55ABF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A55ABF" w:rsidRPr="00ED6144" w14:paraId="728BDDBB" w14:textId="77777777" w:rsidTr="002604FD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2BC9D8DA" w14:textId="77777777" w:rsidR="00A55ABF" w:rsidRPr="00ED6144" w:rsidRDefault="00A55ABF" w:rsidP="00A55ABF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990DCF6" w14:textId="77777777" w:rsidR="00A55ABF" w:rsidRPr="00ED6144" w:rsidRDefault="00A55ABF" w:rsidP="00A55AB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579CB4B" w14:textId="18A87126" w:rsidR="00A55ABF" w:rsidRPr="00ED6144" w:rsidRDefault="00A55ABF" w:rsidP="00A55AB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докладывает о начале медицинской эвакуации пораженных в МО с учетом профиля поражения, наличия условий для проведения заключительной санитарной обработки и оказания специализированной медицинской помощи; о завершении медицинской эвакуации пораженных в МО.</w:t>
            </w:r>
          </w:p>
        </w:tc>
        <w:tc>
          <w:tcPr>
            <w:tcW w:w="2151" w:type="dxa"/>
            <w:vMerge/>
          </w:tcPr>
          <w:p w14:paraId="6C78D4E2" w14:textId="77777777" w:rsidR="00A55ABF" w:rsidRPr="00ED6144" w:rsidRDefault="00A55ABF" w:rsidP="00A55ABF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A55ABF" w:rsidRPr="00ED6144" w14:paraId="734B4555" w14:textId="77777777" w:rsidTr="00DD27F1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08129799" w14:textId="77777777" w:rsidR="00A55ABF" w:rsidRPr="00ED6144" w:rsidRDefault="00A55ABF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C4E83ED" w14:textId="77777777" w:rsidR="00A55ABF" w:rsidRPr="00ED6144" w:rsidRDefault="00A55ABF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B27EF8A" w14:textId="088AF851" w:rsidR="00A55ABF" w:rsidRPr="00ED6144" w:rsidRDefault="00EF1452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осуществляет регистрацию пораженных, которым проведена медицинская эвакуация в МО</w:t>
            </w:r>
          </w:p>
        </w:tc>
        <w:tc>
          <w:tcPr>
            <w:tcW w:w="2151" w:type="dxa"/>
            <w:vMerge/>
          </w:tcPr>
          <w:p w14:paraId="461D762C" w14:textId="77777777" w:rsidR="00A55ABF" w:rsidRPr="00ED6144" w:rsidRDefault="00A55ABF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A55ABF" w:rsidRPr="00ED6144" w14:paraId="0B724499" w14:textId="77777777" w:rsidTr="00DD27F1">
        <w:trPr>
          <w:trHeight w:val="141"/>
        </w:trPr>
        <w:tc>
          <w:tcPr>
            <w:tcW w:w="540" w:type="dxa"/>
            <w:vMerge/>
            <w:shd w:val="clear" w:color="auto" w:fill="auto"/>
          </w:tcPr>
          <w:p w14:paraId="17CA3FE2" w14:textId="77777777" w:rsidR="00A55ABF" w:rsidRPr="00ED6144" w:rsidRDefault="00A55ABF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5018D01" w14:textId="77777777" w:rsidR="00A55ABF" w:rsidRPr="00ED6144" w:rsidRDefault="00A55ABF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78B3946" w14:textId="747DE036" w:rsidR="00A55ABF" w:rsidRPr="00ED6144" w:rsidRDefault="00EF1452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12. Контролирует обязательное полное переодевание персонала, снятие спецодежды и СИЗ, проведение полной санитарной обработки (помывки) персонала в санитарном пропускнике по окончании работы в «грязной зоне».</w:t>
            </w:r>
          </w:p>
        </w:tc>
        <w:tc>
          <w:tcPr>
            <w:tcW w:w="2151" w:type="dxa"/>
            <w:vMerge/>
          </w:tcPr>
          <w:p w14:paraId="6321316E" w14:textId="77777777" w:rsidR="00A55ABF" w:rsidRPr="00ED6144" w:rsidRDefault="00A55ABF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DD27F1" w:rsidRPr="00ED6144" w14:paraId="711239C4" w14:textId="77777777" w:rsidTr="00A5057C">
        <w:trPr>
          <w:trHeight w:val="684"/>
        </w:trPr>
        <w:tc>
          <w:tcPr>
            <w:tcW w:w="540" w:type="dxa"/>
            <w:vMerge w:val="restart"/>
            <w:shd w:val="clear" w:color="auto" w:fill="auto"/>
          </w:tcPr>
          <w:p w14:paraId="17F30800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 w:val="restart"/>
            <w:shd w:val="clear" w:color="auto" w:fill="auto"/>
          </w:tcPr>
          <w:p w14:paraId="6186A98F" w14:textId="4B25AA18" w:rsidR="00DD27F1" w:rsidRPr="00ED6144" w:rsidRDefault="00A444FD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 xml:space="preserve">Руководитель оперативной группы </w:t>
            </w:r>
            <w:r w:rsidR="007C46DC"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ТЦМК/</w:t>
            </w: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r w:rsidR="007C46DC" w:rsidRPr="00ED6144">
              <w:rPr>
                <w:rFonts w:ascii="PT Astra Serif" w:hAnsi="PT Astra Serif"/>
                <w:b/>
                <w:sz w:val="24"/>
                <w:szCs w:val="24"/>
              </w:rPr>
              <w:t>м</w:t>
            </w:r>
            <w:r w:rsidR="00DD27F1" w:rsidRPr="00ED6144">
              <w:rPr>
                <w:rFonts w:ascii="PT Astra Serif" w:hAnsi="PT Astra Serif"/>
                <w:b/>
                <w:sz w:val="24"/>
                <w:szCs w:val="24"/>
              </w:rPr>
              <w:t>едицинский работник, осуществляющий оперативное руководство организацией оказания медицинской помощи в зоне ЧС</w:t>
            </w:r>
          </w:p>
        </w:tc>
        <w:tc>
          <w:tcPr>
            <w:tcW w:w="9615" w:type="dxa"/>
            <w:shd w:val="clear" w:color="auto" w:fill="auto"/>
          </w:tcPr>
          <w:p w14:paraId="0623D0AF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По прибытии к месту ЧС </w:t>
            </w:r>
          </w:p>
          <w:p w14:paraId="6E89C99F" w14:textId="77777777" w:rsidR="00C345EF" w:rsidRPr="00ED6144" w:rsidRDefault="00C345EF" w:rsidP="00C345EF">
            <w:pPr>
              <w:pStyle w:val="afa"/>
              <w:numPr>
                <w:ilvl w:val="0"/>
                <w:numId w:val="22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принимает оперативное руководство организацией оказания медицинской помощи в зоне ЧС «на себя», заслушивает доклад медицинского работника выездной бригады СМП прибывшей первой к месту ЧС;</w:t>
            </w:r>
          </w:p>
          <w:p w14:paraId="3708D691" w14:textId="77777777" w:rsidR="00C345EF" w:rsidRPr="00ED6144" w:rsidRDefault="00C345EF" w:rsidP="00C345EF">
            <w:pPr>
              <w:pStyle w:val="afa"/>
              <w:numPr>
                <w:ilvl w:val="0"/>
                <w:numId w:val="22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проводит первичную оценку медицинских последствий ЧС (число пораженных, степень тяжести и профиль поражения, потребность в дополнительном санитарном транспорте, в том числе авиационном, количество погибших, потребность в дополнительных силах и средствах);</w:t>
            </w:r>
          </w:p>
          <w:p w14:paraId="691C519D" w14:textId="77777777" w:rsidR="00C345EF" w:rsidRPr="00ED6144" w:rsidRDefault="00C345EF" w:rsidP="00C345EF">
            <w:pPr>
              <w:pStyle w:val="afa"/>
              <w:numPr>
                <w:ilvl w:val="0"/>
                <w:numId w:val="22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представляется руководителю аварийно-спасательными работами, уточняет сведения о масштабе и характере ЧС;</w:t>
            </w:r>
          </w:p>
          <w:p w14:paraId="7E73E52C" w14:textId="77777777" w:rsidR="00C345EF" w:rsidRPr="00ED6144" w:rsidRDefault="00C345EF" w:rsidP="00C345EF">
            <w:pPr>
              <w:pStyle w:val="afa"/>
              <w:numPr>
                <w:ilvl w:val="0"/>
                <w:numId w:val="22"/>
              </w:numPr>
              <w:tabs>
                <w:tab w:val="left" w:pos="158"/>
              </w:tabs>
              <w:spacing w:line="254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оценивает безопасность для медицинского персонала в зоне ЧС; место работы бригад СМП;</w:t>
            </w:r>
          </w:p>
          <w:p w14:paraId="72933B07" w14:textId="3F2BD3D4" w:rsidR="00DD27F1" w:rsidRPr="00ED6144" w:rsidRDefault="00C345EF" w:rsidP="00C345E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оценивает безопасность и правильность выбора места сортировочной и эвакуационной площадок с учетом путей эвакуации, исключая воздействие поражающих факторов ЧС на медицинский персонал и пораженных, дает уточняющие распоряжения;</w:t>
            </w:r>
          </w:p>
        </w:tc>
        <w:tc>
          <w:tcPr>
            <w:tcW w:w="2151" w:type="dxa"/>
          </w:tcPr>
          <w:p w14:paraId="154C71A3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Сразу после прибытия</w:t>
            </w:r>
          </w:p>
          <w:p w14:paraId="30B02899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13180DD5" w14:textId="77777777" w:rsidTr="00C345EF">
        <w:trPr>
          <w:trHeight w:val="671"/>
        </w:trPr>
        <w:tc>
          <w:tcPr>
            <w:tcW w:w="540" w:type="dxa"/>
            <w:vMerge/>
            <w:shd w:val="clear" w:color="auto" w:fill="auto"/>
          </w:tcPr>
          <w:p w14:paraId="633EF948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1EE1A59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6027B11" w14:textId="77777777" w:rsidR="00C345EF" w:rsidRPr="00ED6144" w:rsidRDefault="00C345EF" w:rsidP="00C345EF">
            <w:pPr>
              <w:pStyle w:val="afa"/>
              <w:numPr>
                <w:ilvl w:val="0"/>
                <w:numId w:val="23"/>
              </w:numPr>
              <w:tabs>
                <w:tab w:val="left" w:pos="288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оценивает правильность выбора места стоянки санитарного автотранспорта (в буферной зоне, с подветренной стороны), рациональность путей подъезда и отъезда санитарного автотранспорта (эвакуационной петли), в том числе с учетом складывающейся ситуации и особенностей местности, дает уточняющие распоряжения;</w:t>
            </w:r>
          </w:p>
          <w:p w14:paraId="58382B1E" w14:textId="77777777" w:rsidR="00C345EF" w:rsidRPr="00ED6144" w:rsidRDefault="00C345EF" w:rsidP="00C345EF">
            <w:pPr>
              <w:pStyle w:val="afa"/>
              <w:numPr>
                <w:ilvl w:val="0"/>
                <w:numId w:val="23"/>
              </w:numPr>
              <w:tabs>
                <w:tab w:val="left" w:pos="288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оценивает организацию проведения медицинской сортировки пострадавших (в буферной зоне, с подветренной стороны), дает уточняющие распоряжения;</w:t>
            </w:r>
          </w:p>
          <w:p w14:paraId="7DDB061F" w14:textId="77777777" w:rsidR="00C345EF" w:rsidRPr="00ED6144" w:rsidRDefault="00C345EF" w:rsidP="00C345EF">
            <w:pPr>
              <w:pStyle w:val="afa"/>
              <w:numPr>
                <w:ilvl w:val="0"/>
                <w:numId w:val="23"/>
              </w:numPr>
              <w:tabs>
                <w:tab w:val="left" w:pos="288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осуществляет взаимодействие с руководителями экстренных и спасательных служб, работающих на месте ЧС (МЧС России, Роспотребнадзор, ФМБА России, ФСБ России, Росгвардия, МВД России, и др.);</w:t>
            </w:r>
          </w:p>
          <w:p w14:paraId="00C310F3" w14:textId="77777777" w:rsidR="00DD27F1" w:rsidRPr="00ED6144" w:rsidRDefault="00C345EF" w:rsidP="00DD27F1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распределяет обязанности между членами бригад и прибывающим персоналом других бригад СМП, формирует сортировочную бригаду; одного из медицинских работников назначает ответственным за учет пораженных, другого - за встречу и расстановку прибывающего санитарного автотранспорта и бригад СМП с учетом безопасности и доступности путей эвакуации и др.</w:t>
            </w:r>
            <w:r w:rsidR="00AE7810"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046EE220" w14:textId="3A59F9CD" w:rsidR="00AE7810" w:rsidRPr="00ED6144" w:rsidRDefault="00AE7810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докладывает оперативно-тактическую обстановку оперативному дежурному ТЦМК /руководителю СМК региона каждые 30 мин, а при внезапном изменении обстановки - немедленно.</w:t>
            </w:r>
          </w:p>
        </w:tc>
        <w:tc>
          <w:tcPr>
            <w:tcW w:w="2151" w:type="dxa"/>
          </w:tcPr>
          <w:p w14:paraId="2CE5AB3C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  <w:p w14:paraId="01E6ECD3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22BD70A7" w14:textId="77777777" w:rsidTr="001C653E">
        <w:trPr>
          <w:trHeight w:val="1020"/>
        </w:trPr>
        <w:tc>
          <w:tcPr>
            <w:tcW w:w="540" w:type="dxa"/>
            <w:vMerge w:val="restart"/>
            <w:shd w:val="clear" w:color="auto" w:fill="auto"/>
          </w:tcPr>
          <w:p w14:paraId="1CD75A2F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 w:val="restart"/>
            <w:shd w:val="clear" w:color="auto" w:fill="auto"/>
          </w:tcPr>
          <w:p w14:paraId="1CD68AAB" w14:textId="77777777" w:rsidR="00DB41EF" w:rsidRPr="00ED6144" w:rsidRDefault="00DB41EF" w:rsidP="00DB41EF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Руководитель</w:t>
            </w:r>
          </w:p>
          <w:p w14:paraId="0CAB713A" w14:textId="372EAD06" w:rsidR="00DD27F1" w:rsidRPr="00ED6144" w:rsidRDefault="00DB41EF" w:rsidP="00DB41EF">
            <w:pPr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ТЦМК</w:t>
            </w:r>
          </w:p>
        </w:tc>
        <w:tc>
          <w:tcPr>
            <w:tcW w:w="9615" w:type="dxa"/>
            <w:shd w:val="clear" w:color="auto" w:fill="auto"/>
          </w:tcPr>
          <w:p w14:paraId="282381BB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1.  Принимает и уточняет полученную информацию:</w:t>
            </w:r>
          </w:p>
          <w:p w14:paraId="7534BD98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время, место возникновения ЧС;</w:t>
            </w:r>
          </w:p>
          <w:p w14:paraId="035A682F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вид и масштаб ЧС;</w:t>
            </w:r>
          </w:p>
          <w:p w14:paraId="3E5B7F35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предварительное число пострадавших, нуждающихся в медицинской помощи; погибших; числе родственников и близких пострадавших и погибших в ЧС;</w:t>
            </w:r>
          </w:p>
          <w:p w14:paraId="481D300D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задействованные медицинские силы и средства, привлеченные к ликвидации медико-санитарных последствий ЧС.</w:t>
            </w:r>
          </w:p>
          <w:p w14:paraId="0BA3CC76" w14:textId="77777777" w:rsidR="00F32719" w:rsidRPr="00ED6144" w:rsidRDefault="00F32719" w:rsidP="00F32719">
            <w:pPr>
              <w:pStyle w:val="afa"/>
              <w:spacing w:line="257" w:lineRule="auto"/>
              <w:ind w:firstLine="40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Совместно со специалистами МЧС России в зависимости от характера и условий радиационной обстановки определяет время и оптимальные направления медицинской эвакуации пораженных.</w:t>
            </w:r>
          </w:p>
          <w:p w14:paraId="572BED91" w14:textId="17883C68" w:rsidR="00F32719" w:rsidRPr="00ED6144" w:rsidRDefault="00F32719" w:rsidP="00F32719">
            <w:pPr>
              <w:ind w:firstLine="35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Уточняет План медико-санитарного обеспечения населения (ЛЭМ при радиационной аварии), потребность в силах и средствах СМК </w:t>
            </w:r>
            <w:r w:rsidR="00C95577" w:rsidRPr="00ED6144">
              <w:rPr>
                <w:rStyle w:val="af9"/>
                <w:rFonts w:ascii="PT Astra Serif" w:hAnsi="PT Astra Serif"/>
                <w:sz w:val="24"/>
                <w:szCs w:val="24"/>
              </w:rPr>
              <w:t>города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, их состояние и готовность к ликвидации последствий ЧС радиационного характера.</w:t>
            </w:r>
          </w:p>
        </w:tc>
        <w:tc>
          <w:tcPr>
            <w:tcW w:w="2151" w:type="dxa"/>
            <w:vMerge w:val="restart"/>
          </w:tcPr>
          <w:p w14:paraId="4B45C14C" w14:textId="2973C060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</w:t>
            </w:r>
            <w:r w:rsidR="00C345EF" w:rsidRPr="00ED6144">
              <w:rPr>
                <w:rFonts w:ascii="PT Astra Serif" w:hAnsi="PT Astra Serif"/>
                <w:sz w:val="24"/>
                <w:szCs w:val="24"/>
              </w:rPr>
              <w:t>40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мин</w:t>
            </w:r>
          </w:p>
          <w:p w14:paraId="4E15507B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555D78EF" w14:textId="77777777" w:rsidTr="001C653E">
        <w:trPr>
          <w:trHeight w:val="609"/>
        </w:trPr>
        <w:tc>
          <w:tcPr>
            <w:tcW w:w="540" w:type="dxa"/>
            <w:vMerge/>
            <w:shd w:val="clear" w:color="auto" w:fill="auto"/>
          </w:tcPr>
          <w:p w14:paraId="589774B5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5652CE1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5778782" w14:textId="20B179E8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2. </w:t>
            </w:r>
            <w:r w:rsidR="00A444FD" w:rsidRPr="00ED6144">
              <w:rPr>
                <w:rFonts w:ascii="PT Astra Serif" w:hAnsi="PT Astra Serif"/>
                <w:sz w:val="24"/>
                <w:szCs w:val="24"/>
              </w:rPr>
              <w:t>По решению руководителя СМК Томской области организует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оповещение и сбор должностных лиц и нештатных формирований СМК, привлекаемых к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659662E9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5C06938E" w14:textId="77777777" w:rsidTr="001C653E">
        <w:trPr>
          <w:trHeight w:val="562"/>
        </w:trPr>
        <w:tc>
          <w:tcPr>
            <w:tcW w:w="540" w:type="dxa"/>
            <w:vMerge/>
            <w:shd w:val="clear" w:color="auto" w:fill="auto"/>
          </w:tcPr>
          <w:p w14:paraId="7DF53F10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4814BA3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F3F8BC0" w14:textId="3BA4146A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3. Информирует руководителя Д</w:t>
            </w:r>
            <w:r w:rsidR="00A444FD" w:rsidRPr="00ED6144">
              <w:rPr>
                <w:rFonts w:ascii="PT Astra Serif" w:hAnsi="PT Astra Serif"/>
                <w:sz w:val="24"/>
                <w:szCs w:val="24"/>
              </w:rPr>
              <w:t>епартамента здравоохранения Томской области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- руководителя СМК о ЧС и принимаемых мерах.</w:t>
            </w:r>
          </w:p>
        </w:tc>
        <w:tc>
          <w:tcPr>
            <w:tcW w:w="2151" w:type="dxa"/>
            <w:vMerge/>
          </w:tcPr>
          <w:p w14:paraId="33E10EEE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622BD4C9" w14:textId="77777777" w:rsidTr="001C653E">
        <w:trPr>
          <w:trHeight w:val="428"/>
        </w:trPr>
        <w:tc>
          <w:tcPr>
            <w:tcW w:w="540" w:type="dxa"/>
            <w:vMerge/>
            <w:shd w:val="clear" w:color="auto" w:fill="auto"/>
          </w:tcPr>
          <w:p w14:paraId="0357994A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2A0522C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B7D34DA" w14:textId="51D1A519" w:rsidR="00DD27F1" w:rsidRPr="00ED6144" w:rsidRDefault="00DD27F1" w:rsidP="00A444F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4. Информирует руководителя пресс-службы </w:t>
            </w:r>
            <w:r w:rsidR="00A444FD" w:rsidRPr="00ED6144">
              <w:rPr>
                <w:rFonts w:ascii="PT Astra Serif" w:hAnsi="PT Astra Serif"/>
                <w:sz w:val="24"/>
                <w:szCs w:val="24"/>
              </w:rPr>
              <w:t xml:space="preserve">Департамента здравоохранения Томской области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о произошедшей ЧС.</w:t>
            </w:r>
          </w:p>
        </w:tc>
        <w:tc>
          <w:tcPr>
            <w:tcW w:w="2151" w:type="dxa"/>
            <w:vMerge/>
          </w:tcPr>
          <w:p w14:paraId="3D618B5A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08E66384" w14:textId="77777777" w:rsidTr="001C653E">
        <w:trPr>
          <w:trHeight w:val="559"/>
        </w:trPr>
        <w:tc>
          <w:tcPr>
            <w:tcW w:w="540" w:type="dxa"/>
            <w:vMerge/>
            <w:shd w:val="clear" w:color="auto" w:fill="auto"/>
          </w:tcPr>
          <w:p w14:paraId="468EFBBC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65C3788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ACB4D3F" w14:textId="066F30A0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5. </w:t>
            </w:r>
            <w:r w:rsidR="00023D5E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Принимает решение о направлении предварительно подготовленной (в СИЗ) оперативной группы к месту ЧС для руководства действиями медицинских формирований.</w:t>
            </w:r>
          </w:p>
        </w:tc>
        <w:tc>
          <w:tcPr>
            <w:tcW w:w="2151" w:type="dxa"/>
            <w:vMerge/>
          </w:tcPr>
          <w:p w14:paraId="745F5901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7010A003" w14:textId="77777777" w:rsidTr="00A444FD">
        <w:trPr>
          <w:trHeight w:val="595"/>
        </w:trPr>
        <w:tc>
          <w:tcPr>
            <w:tcW w:w="540" w:type="dxa"/>
            <w:vMerge/>
            <w:shd w:val="clear" w:color="auto" w:fill="auto"/>
          </w:tcPr>
          <w:p w14:paraId="09848504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BEF978F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196301F" w14:textId="5B9FA17D" w:rsidR="00DD27F1" w:rsidRPr="00ED6144" w:rsidRDefault="00A444FD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6. Участвует в</w:t>
            </w:r>
            <w:r w:rsidR="00DD27F1" w:rsidRPr="00ED6144">
              <w:rPr>
                <w:rFonts w:ascii="PT Astra Serif" w:hAnsi="PT Astra Serif"/>
                <w:sz w:val="24"/>
                <w:szCs w:val="24"/>
              </w:rPr>
              <w:t xml:space="preserve"> решение о сборе и направлении дополнительных сил и сред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ств СМК региона (бригад СМП</w:t>
            </w:r>
            <w:r w:rsidR="00DD4E73">
              <w:rPr>
                <w:rFonts w:ascii="PT Astra Serif" w:hAnsi="PT Astra Serif"/>
                <w:sz w:val="24"/>
                <w:szCs w:val="24"/>
              </w:rPr>
              <w:t>, авиа медицинских бригад</w:t>
            </w:r>
            <w:r w:rsidR="00DD27F1" w:rsidRPr="00ED6144">
              <w:rPr>
                <w:rFonts w:ascii="PT Astra Serif" w:hAnsi="PT Astra Serif"/>
                <w:sz w:val="24"/>
                <w:szCs w:val="24"/>
              </w:rPr>
              <w:t>, бригад специализированной медицинской помощи и др.).</w:t>
            </w:r>
          </w:p>
        </w:tc>
        <w:tc>
          <w:tcPr>
            <w:tcW w:w="2151" w:type="dxa"/>
            <w:vMerge/>
          </w:tcPr>
          <w:p w14:paraId="29C11A09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208" w:rsidRPr="00ED6144" w14:paraId="767C3AB1" w14:textId="77777777" w:rsidTr="001C653E">
        <w:trPr>
          <w:trHeight w:val="552"/>
        </w:trPr>
        <w:tc>
          <w:tcPr>
            <w:tcW w:w="540" w:type="dxa"/>
            <w:vMerge/>
            <w:shd w:val="clear" w:color="auto" w:fill="auto"/>
          </w:tcPr>
          <w:p w14:paraId="48D77DA3" w14:textId="77777777" w:rsidR="009B0208" w:rsidRPr="00ED6144" w:rsidRDefault="009B0208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DFBBB72" w14:textId="77777777" w:rsidR="009B0208" w:rsidRPr="00ED6144" w:rsidRDefault="009B0208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D52C71B" w14:textId="0D7E73DF" w:rsidR="009B0208" w:rsidRPr="00ED6144" w:rsidRDefault="009B0208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7. Заслушивает предложения должностных лиц ТЦМК/ССМП по организации медицинского реагирования на ЧС. </w:t>
            </w:r>
            <w:r w:rsidR="00DD3292" w:rsidRPr="00ED6144">
              <w:rPr>
                <w:rFonts w:ascii="PT Astra Serif" w:hAnsi="PT Astra Serif"/>
                <w:sz w:val="24"/>
                <w:szCs w:val="24"/>
              </w:rPr>
              <w:t xml:space="preserve">Контролирует 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организацию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медицинскую помощь пораженным в соответствии с Планом медико-санитарного обеспечения населения при ЧС и информацией о развитии радиационной обстановки.</w:t>
            </w:r>
          </w:p>
        </w:tc>
        <w:tc>
          <w:tcPr>
            <w:tcW w:w="2151" w:type="dxa"/>
            <w:vMerge w:val="restart"/>
          </w:tcPr>
          <w:p w14:paraId="5B18FE2F" w14:textId="77777777" w:rsidR="009B0208" w:rsidRPr="00ED6144" w:rsidRDefault="009B0208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Ч+60 мин</w:t>
            </w:r>
          </w:p>
          <w:p w14:paraId="3BACFD3F" w14:textId="2EA3D15A" w:rsidR="009B0208" w:rsidRPr="00ED6144" w:rsidRDefault="009B0208" w:rsidP="009B020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208" w:rsidRPr="00ED6144" w14:paraId="77330EB3" w14:textId="77777777" w:rsidTr="002604FD">
        <w:trPr>
          <w:trHeight w:val="552"/>
        </w:trPr>
        <w:tc>
          <w:tcPr>
            <w:tcW w:w="540" w:type="dxa"/>
            <w:vMerge/>
            <w:shd w:val="clear" w:color="auto" w:fill="auto"/>
          </w:tcPr>
          <w:p w14:paraId="16E48C38" w14:textId="77777777" w:rsidR="009B0208" w:rsidRPr="00ED6144" w:rsidRDefault="009B0208" w:rsidP="009B020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8E3F3D1" w14:textId="77777777" w:rsidR="009B0208" w:rsidRPr="00ED6144" w:rsidRDefault="009B0208" w:rsidP="009B020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C0D90F6" w14:textId="66720FB2" w:rsidR="009B0208" w:rsidRPr="00ED6144" w:rsidRDefault="009B0208" w:rsidP="009B020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8. Определяет потребность в силах и средствах СМК региона, их состояние, готовность и достаточность для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6F7F06C1" w14:textId="477B2A77" w:rsidR="009B0208" w:rsidRPr="00ED6144" w:rsidRDefault="009B0208" w:rsidP="009B020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208" w:rsidRPr="00ED6144" w14:paraId="344935D2" w14:textId="77777777" w:rsidTr="00DD3292">
        <w:trPr>
          <w:trHeight w:val="416"/>
        </w:trPr>
        <w:tc>
          <w:tcPr>
            <w:tcW w:w="540" w:type="dxa"/>
            <w:vMerge/>
            <w:shd w:val="clear" w:color="auto" w:fill="auto"/>
          </w:tcPr>
          <w:p w14:paraId="7CC7DB24" w14:textId="77777777" w:rsidR="009B0208" w:rsidRPr="00ED6144" w:rsidRDefault="009B0208" w:rsidP="009B020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A2EE67F" w14:textId="77777777" w:rsidR="009B0208" w:rsidRPr="00ED6144" w:rsidRDefault="009B0208" w:rsidP="009B020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DBE277E" w14:textId="77777777" w:rsidR="009B0208" w:rsidRPr="00ED6144" w:rsidRDefault="009B0208" w:rsidP="009B0208">
            <w:pPr>
              <w:pStyle w:val="afa"/>
              <w:numPr>
                <w:ilvl w:val="0"/>
                <w:numId w:val="24"/>
              </w:numPr>
              <w:tabs>
                <w:tab w:val="left" w:pos="25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работу медицинского штаба ТЦМК по ликвидации медико-санитарных последствий ЧС, включая:</w:t>
            </w:r>
          </w:p>
          <w:p w14:paraId="72FDCD36" w14:textId="77777777" w:rsidR="009B0208" w:rsidRPr="00ED6144" w:rsidRDefault="009B0208" w:rsidP="009B0208">
            <w:pPr>
              <w:pStyle w:val="afa"/>
              <w:numPr>
                <w:ilvl w:val="0"/>
                <w:numId w:val="25"/>
              </w:numPr>
              <w:tabs>
                <w:tab w:val="left" w:pos="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сбор и обработку информации о ЧС и составление донесений;</w:t>
            </w:r>
          </w:p>
          <w:p w14:paraId="0DB6728D" w14:textId="77777777" w:rsidR="009B0208" w:rsidRPr="00ED6144" w:rsidRDefault="009B0208" w:rsidP="009B0208">
            <w:pPr>
              <w:pStyle w:val="afa"/>
              <w:numPr>
                <w:ilvl w:val="0"/>
                <w:numId w:val="25"/>
              </w:numPr>
              <w:tabs>
                <w:tab w:val="left" w:pos="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организацию взаимодействия с участниками ликвидации последствий ЧС;</w:t>
            </w:r>
          </w:p>
          <w:p w14:paraId="2B554E49" w14:textId="77777777" w:rsidR="009B0208" w:rsidRPr="00ED6144" w:rsidRDefault="009B0208" w:rsidP="009B0208">
            <w:pPr>
              <w:pStyle w:val="afa"/>
              <w:numPr>
                <w:ilvl w:val="0"/>
                <w:numId w:val="25"/>
              </w:numPr>
              <w:tabs>
                <w:tab w:val="left" w:pos="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организацию взаимодействия в рамках РСЧС;</w:t>
            </w:r>
          </w:p>
          <w:p w14:paraId="644C9C1D" w14:textId="02A90FCE" w:rsidR="009B0208" w:rsidRPr="00ED6144" w:rsidRDefault="009B0208" w:rsidP="009B020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выработку решений и доведение их до заинтересованных лиц.</w:t>
            </w:r>
          </w:p>
        </w:tc>
        <w:tc>
          <w:tcPr>
            <w:tcW w:w="2151" w:type="dxa"/>
            <w:vMerge/>
          </w:tcPr>
          <w:p w14:paraId="6A0DF3A7" w14:textId="35FB699A" w:rsidR="009B0208" w:rsidRPr="00ED6144" w:rsidRDefault="009B0208" w:rsidP="009B020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B0208" w:rsidRPr="00ED6144" w14:paraId="5EC0EB7C" w14:textId="77777777" w:rsidTr="002604FD">
        <w:trPr>
          <w:trHeight w:val="583"/>
        </w:trPr>
        <w:tc>
          <w:tcPr>
            <w:tcW w:w="540" w:type="dxa"/>
            <w:vMerge/>
            <w:shd w:val="clear" w:color="auto" w:fill="auto"/>
          </w:tcPr>
          <w:p w14:paraId="77A27F32" w14:textId="77777777" w:rsidR="009B0208" w:rsidRPr="00ED6144" w:rsidRDefault="009B0208" w:rsidP="009B020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FF68D10" w14:textId="77777777" w:rsidR="009B0208" w:rsidRPr="00ED6144" w:rsidRDefault="009B0208" w:rsidP="009B020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08E67DF" w14:textId="0711D9CE" w:rsidR="009B0208" w:rsidRPr="00ED6144" w:rsidRDefault="009B0208" w:rsidP="00DD329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10. Докладывает руков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одителю СМК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предложения по организации медицинской помощи пораженным при ЧС, оценке достаточности принимаемых мер по медицинскому реагированию, необходимости дополнительного привлечения медицинских сил и средств региона, других регионов и федеральных МО, в том числе о выдаче Резерва медицинских ресурсов на случай ЧС 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Департамента здравоохранения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/>
          </w:tcPr>
          <w:p w14:paraId="12338D50" w14:textId="77777777" w:rsidR="009B0208" w:rsidRPr="00ED6144" w:rsidRDefault="009B0208" w:rsidP="009B020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77377ABC" w14:textId="77777777" w:rsidTr="001C653E">
        <w:trPr>
          <w:trHeight w:val="559"/>
        </w:trPr>
        <w:tc>
          <w:tcPr>
            <w:tcW w:w="540" w:type="dxa"/>
            <w:vMerge/>
            <w:shd w:val="clear" w:color="auto" w:fill="auto"/>
          </w:tcPr>
          <w:p w14:paraId="2A16E172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AD38D62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0E3C092" w14:textId="77777777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11. Организует и контролирует доведение до исполнителей распоряжений на выполнение первоочередных мероприятий по ликвидации медико-санитарных последствий ЧС.</w:t>
            </w:r>
          </w:p>
        </w:tc>
        <w:tc>
          <w:tcPr>
            <w:tcW w:w="2151" w:type="dxa"/>
            <w:vMerge w:val="restart"/>
          </w:tcPr>
          <w:p w14:paraId="2C5F5DF5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  <w:p w14:paraId="61A44D54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472694F3" w14:textId="77777777" w:rsidTr="001C653E">
        <w:trPr>
          <w:trHeight w:val="554"/>
        </w:trPr>
        <w:tc>
          <w:tcPr>
            <w:tcW w:w="540" w:type="dxa"/>
            <w:vMerge/>
            <w:shd w:val="clear" w:color="auto" w:fill="auto"/>
          </w:tcPr>
          <w:p w14:paraId="266C7BBB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AD36B1C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BC0D12A" w14:textId="3FB31E64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12. Контролирует доведение задач до МО в соответствии </w:t>
            </w:r>
            <w:r w:rsidR="00C556CA" w:rsidRPr="00ED6144">
              <w:rPr>
                <w:rStyle w:val="af9"/>
                <w:rFonts w:ascii="PT Astra Serif" w:hAnsi="PT Astra Serif"/>
                <w:sz w:val="24"/>
                <w:szCs w:val="24"/>
              </w:rPr>
              <w:t>с Планом медико- санитарного обеспечения населения (ЛЭМ при радиационной аварии), отдает необходимые распоряжения.</w:t>
            </w:r>
          </w:p>
        </w:tc>
        <w:tc>
          <w:tcPr>
            <w:tcW w:w="2151" w:type="dxa"/>
            <w:vMerge/>
          </w:tcPr>
          <w:p w14:paraId="7F24F060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27F1" w:rsidRPr="00ED6144" w14:paraId="2DA9572F" w14:textId="77777777" w:rsidTr="008D41A2">
        <w:trPr>
          <w:trHeight w:val="690"/>
        </w:trPr>
        <w:tc>
          <w:tcPr>
            <w:tcW w:w="540" w:type="dxa"/>
            <w:vMerge/>
            <w:shd w:val="clear" w:color="auto" w:fill="auto"/>
          </w:tcPr>
          <w:p w14:paraId="2E2D14B5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28022D9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8C5900F" w14:textId="3DBE715B" w:rsidR="00DD27F1" w:rsidRPr="00ED6144" w:rsidRDefault="00DD27F1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13. 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Контролирует организацию</w:t>
            </w:r>
            <w:r w:rsidR="008D41A2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дежурства медицинских специалистов для оказания психолого</w:t>
            </w:r>
            <w:r w:rsidR="008D41A2" w:rsidRPr="00ED6144">
              <w:rPr>
                <w:rStyle w:val="af9"/>
                <w:rFonts w:ascii="PT Astra Serif" w:hAnsi="PT Astra Serif"/>
                <w:sz w:val="24"/>
                <w:szCs w:val="24"/>
              </w:rPr>
              <w:softHyphen/>
              <w:t>психиатрической помощи в МО, а также в ПВР родственников и близких пораженных и погибших.</w:t>
            </w:r>
          </w:p>
        </w:tc>
        <w:tc>
          <w:tcPr>
            <w:tcW w:w="2151" w:type="dxa"/>
          </w:tcPr>
          <w:p w14:paraId="2E347641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Ч+30 мин </w:t>
            </w: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(при необходимости)</w:t>
            </w:r>
          </w:p>
        </w:tc>
      </w:tr>
      <w:tr w:rsidR="00DD27F1" w:rsidRPr="00ED6144" w14:paraId="1CF54B32" w14:textId="77777777" w:rsidTr="001C653E">
        <w:trPr>
          <w:trHeight w:val="308"/>
        </w:trPr>
        <w:tc>
          <w:tcPr>
            <w:tcW w:w="540" w:type="dxa"/>
            <w:vMerge/>
            <w:shd w:val="clear" w:color="auto" w:fill="auto"/>
          </w:tcPr>
          <w:p w14:paraId="5482690F" w14:textId="77777777" w:rsidR="00DD27F1" w:rsidRPr="00ED6144" w:rsidRDefault="00DD27F1" w:rsidP="00DD27F1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A054D20" w14:textId="77777777" w:rsidR="00DD27F1" w:rsidRPr="00ED6144" w:rsidRDefault="00DD27F1" w:rsidP="00DD27F1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86C94F3" w14:textId="340D0D0F" w:rsidR="00DD27F1" w:rsidRPr="00ED6144" w:rsidRDefault="00DD3292" w:rsidP="00DD27F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14. Участвует в организации</w:t>
            </w:r>
            <w:r w:rsidR="00DD27F1" w:rsidRPr="00ED6144">
              <w:rPr>
                <w:rFonts w:ascii="PT Astra Serif" w:hAnsi="PT Astra Serif"/>
                <w:sz w:val="24"/>
                <w:szCs w:val="24"/>
              </w:rPr>
              <w:t xml:space="preserve"> работу Службы судебно-медицинской экспертизы и профильных специалистов (токсиколог, радиолог, инфекционист)</w:t>
            </w:r>
            <w:r w:rsidRPr="00ED614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14:paraId="689AFD53" w14:textId="77777777" w:rsidR="00DD27F1" w:rsidRPr="00ED6144" w:rsidRDefault="00DD27F1" w:rsidP="00DD27F1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3B4EDE" w:rsidRPr="00ED6144" w14:paraId="79AD1583" w14:textId="77777777" w:rsidTr="00627550">
        <w:trPr>
          <w:trHeight w:val="284"/>
        </w:trPr>
        <w:tc>
          <w:tcPr>
            <w:tcW w:w="540" w:type="dxa"/>
            <w:vMerge/>
            <w:shd w:val="clear" w:color="auto" w:fill="auto"/>
          </w:tcPr>
          <w:p w14:paraId="2457285F" w14:textId="77777777" w:rsidR="003B4EDE" w:rsidRPr="00ED6144" w:rsidRDefault="003B4EDE" w:rsidP="003B4EDE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EB4877F" w14:textId="77777777" w:rsidR="003B4EDE" w:rsidRPr="00ED6144" w:rsidRDefault="003B4EDE" w:rsidP="003B4EDE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EBEFBD0" w14:textId="66160786" w:rsidR="003B4EDE" w:rsidRPr="00ED6144" w:rsidRDefault="003B4EDE" w:rsidP="003B4E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15. Контролирует обеспечение пораженных препаратами компонентов крови.</w:t>
            </w:r>
          </w:p>
        </w:tc>
        <w:tc>
          <w:tcPr>
            <w:tcW w:w="2151" w:type="dxa"/>
          </w:tcPr>
          <w:p w14:paraId="6FCF2AE2" w14:textId="4A5E5E87" w:rsidR="003B4EDE" w:rsidRPr="00ED6144" w:rsidRDefault="003B4EDE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627550" w:rsidRPr="00ED6144" w14:paraId="007B72FF" w14:textId="77777777" w:rsidTr="00627550">
        <w:trPr>
          <w:trHeight w:val="284"/>
        </w:trPr>
        <w:tc>
          <w:tcPr>
            <w:tcW w:w="540" w:type="dxa"/>
            <w:vMerge/>
            <w:shd w:val="clear" w:color="auto" w:fill="auto"/>
          </w:tcPr>
          <w:p w14:paraId="28D9AA0A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15D0BF6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9A0BD67" w14:textId="1212B038" w:rsidR="00627550" w:rsidRPr="00ED6144" w:rsidRDefault="00627550" w:rsidP="00627550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16. Организует медицинское обеспечение населения в пунктах его временного размещения.</w:t>
            </w:r>
          </w:p>
        </w:tc>
        <w:tc>
          <w:tcPr>
            <w:tcW w:w="2151" w:type="dxa"/>
          </w:tcPr>
          <w:p w14:paraId="168ED483" w14:textId="71FF1DD8" w:rsidR="00627550" w:rsidRPr="00ED6144" w:rsidRDefault="00627550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621A58" w:rsidRPr="00ED6144" w14:paraId="2B14C873" w14:textId="77777777" w:rsidTr="002604FD">
        <w:trPr>
          <w:trHeight w:val="313"/>
        </w:trPr>
        <w:tc>
          <w:tcPr>
            <w:tcW w:w="540" w:type="dxa"/>
            <w:vMerge/>
            <w:shd w:val="clear" w:color="auto" w:fill="auto"/>
          </w:tcPr>
          <w:p w14:paraId="6A57D503" w14:textId="77777777" w:rsidR="00621A58" w:rsidRPr="00ED6144" w:rsidRDefault="00621A58" w:rsidP="00621A5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693CC46" w14:textId="77777777" w:rsidR="00621A58" w:rsidRPr="00ED6144" w:rsidRDefault="00621A58" w:rsidP="00621A5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F1080C2" w14:textId="20D9A12D" w:rsidR="00621A58" w:rsidRPr="00ED6144" w:rsidRDefault="00621A58" w:rsidP="00621A5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17. О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повещает МО, ответственные за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медицинское, материально-техническое снабжение, транспортное обеспечение СМК и медпунктов в районах временного размещения населения.</w:t>
            </w:r>
          </w:p>
        </w:tc>
        <w:tc>
          <w:tcPr>
            <w:tcW w:w="2151" w:type="dxa"/>
            <w:vMerge w:val="restart"/>
          </w:tcPr>
          <w:p w14:paraId="7E075B95" w14:textId="77777777" w:rsidR="00621A58" w:rsidRPr="00ED6144" w:rsidRDefault="00621A58" w:rsidP="00621A58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  <w:p w14:paraId="51D6735E" w14:textId="77777777" w:rsidR="00621A58" w:rsidRPr="00ED6144" w:rsidRDefault="00621A58" w:rsidP="00621A5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1A58" w:rsidRPr="00ED6144" w14:paraId="77F40E6D" w14:textId="77777777" w:rsidTr="002604FD">
        <w:trPr>
          <w:trHeight w:val="546"/>
        </w:trPr>
        <w:tc>
          <w:tcPr>
            <w:tcW w:w="540" w:type="dxa"/>
            <w:vMerge/>
            <w:shd w:val="clear" w:color="auto" w:fill="auto"/>
          </w:tcPr>
          <w:p w14:paraId="575A9B73" w14:textId="77777777" w:rsidR="00621A58" w:rsidRPr="00ED6144" w:rsidRDefault="00621A58" w:rsidP="00621A5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A0A630B" w14:textId="77777777" w:rsidR="00621A58" w:rsidRPr="00ED6144" w:rsidRDefault="00621A58" w:rsidP="00621A5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B8675CA" w14:textId="501ADB70" w:rsidR="00621A58" w:rsidRPr="00ED6144" w:rsidRDefault="00621A58" w:rsidP="00621A5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18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Участвует в управлении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формированиями СМК, участвующими в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4061833A" w14:textId="77777777" w:rsidR="00621A58" w:rsidRPr="00ED6144" w:rsidRDefault="00621A58" w:rsidP="00621A5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1A58" w:rsidRPr="00ED6144" w14:paraId="67612284" w14:textId="77777777" w:rsidTr="002604FD">
        <w:trPr>
          <w:trHeight w:val="567"/>
        </w:trPr>
        <w:tc>
          <w:tcPr>
            <w:tcW w:w="540" w:type="dxa"/>
            <w:vMerge/>
            <w:shd w:val="clear" w:color="auto" w:fill="auto"/>
          </w:tcPr>
          <w:p w14:paraId="68DA5AF0" w14:textId="77777777" w:rsidR="00621A58" w:rsidRPr="00ED6144" w:rsidRDefault="00621A58" w:rsidP="00621A58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BDFA665" w14:textId="77777777" w:rsidR="00621A58" w:rsidRPr="00ED6144" w:rsidRDefault="00621A58" w:rsidP="00621A5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EFA3A64" w14:textId="77777777" w:rsidR="00621A58" w:rsidRPr="00ED6144" w:rsidRDefault="00621A58" w:rsidP="00621A58">
            <w:pPr>
              <w:pStyle w:val="afa"/>
              <w:numPr>
                <w:ilvl w:val="0"/>
                <w:numId w:val="26"/>
              </w:numPr>
              <w:tabs>
                <w:tab w:val="left" w:pos="326"/>
              </w:tabs>
              <w:spacing w:line="257" w:lineRule="auto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и осуществляет взаимодействие с:</w:t>
            </w:r>
          </w:p>
          <w:p w14:paraId="609EFC52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органами государственной власти субъекта Российской Федерации;</w:t>
            </w:r>
          </w:p>
          <w:p w14:paraId="4E42C881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территориальными органами ФСБ России, Росгвардии, МЧС России и МВД России, иными экстренными службами;</w:t>
            </w:r>
          </w:p>
          <w:p w14:paraId="7312DA39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оперативно-диспетчерской службой и руководством ФЦМК;</w:t>
            </w:r>
          </w:p>
          <w:p w14:paraId="354AA2FC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руководством привлекаемых региональных МО, а также ведомственных МО в субъекте Российской Федерации;</w:t>
            </w:r>
          </w:p>
          <w:p w14:paraId="0B5B7524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необходимости участия в ликвидации медико-санитарных последствий ЧС сил и средств СМК соседних регионов - с руководством ТЦМК данных субъектов Российской Федерации;</w:t>
            </w:r>
          </w:p>
          <w:p w14:paraId="4EA9A684" w14:textId="77777777" w:rsidR="00621A58" w:rsidRPr="00ED6144" w:rsidRDefault="00621A58" w:rsidP="00621A58">
            <w:pPr>
              <w:pStyle w:val="afa"/>
              <w:numPr>
                <w:ilvl w:val="0"/>
                <w:numId w:val="27"/>
              </w:numPr>
              <w:tabs>
                <w:tab w:val="left" w:pos="134"/>
              </w:tabs>
              <w:spacing w:line="257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при необходимости участия сил и средств СМК федерального уровня - с руководством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ФЦМК и оперативной группы ФЦМК/сводной группой специалистов ЦСА ФЦМК и федеральных МО/мобильных медицинских бригад и формирований ФЦМК и федеральных МО, направляемых в зону ЧС;</w:t>
            </w:r>
          </w:p>
          <w:p w14:paraId="6DFF382C" w14:textId="6F0C29A0" w:rsidR="00621A58" w:rsidRPr="00ED6144" w:rsidRDefault="00621A58" w:rsidP="00621A5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органами местного самоуправления муниципальных образований </w:t>
            </w:r>
            <w:r w:rsidR="00DD3292" w:rsidRPr="00ED6144">
              <w:rPr>
                <w:rStyle w:val="af9"/>
                <w:rFonts w:ascii="PT Astra Serif" w:hAnsi="PT Astra Serif"/>
                <w:sz w:val="24"/>
                <w:szCs w:val="24"/>
              </w:rPr>
              <w:t>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/>
          </w:tcPr>
          <w:p w14:paraId="731AD4C3" w14:textId="77777777" w:rsidR="00621A58" w:rsidRPr="00ED6144" w:rsidRDefault="00621A58" w:rsidP="00621A5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7550" w:rsidRPr="00ED6144" w14:paraId="4F08ECC3" w14:textId="77777777" w:rsidTr="001C653E">
        <w:trPr>
          <w:trHeight w:val="609"/>
        </w:trPr>
        <w:tc>
          <w:tcPr>
            <w:tcW w:w="540" w:type="dxa"/>
            <w:vMerge/>
            <w:shd w:val="clear" w:color="auto" w:fill="auto"/>
          </w:tcPr>
          <w:p w14:paraId="60E55E9E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A6BAFC9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0438A6F" w14:textId="39548EAA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20. Контролирует выполнение мероприятий Плана медико-санитарного обеспечения населения </w:t>
            </w:r>
            <w:r w:rsidR="00DD3292" w:rsidRPr="00ED6144">
              <w:rPr>
                <w:rFonts w:ascii="PT Astra Serif" w:hAnsi="PT Astra Serif"/>
                <w:sz w:val="24"/>
                <w:szCs w:val="24"/>
              </w:rPr>
              <w:t>Томской области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при ЧС.</w:t>
            </w:r>
          </w:p>
        </w:tc>
        <w:tc>
          <w:tcPr>
            <w:tcW w:w="2151" w:type="dxa"/>
            <w:vMerge/>
          </w:tcPr>
          <w:p w14:paraId="6A22AB0C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7550" w:rsidRPr="00ED6144" w14:paraId="47DFF7E5" w14:textId="77777777" w:rsidTr="001C653E">
        <w:trPr>
          <w:trHeight w:val="548"/>
        </w:trPr>
        <w:tc>
          <w:tcPr>
            <w:tcW w:w="540" w:type="dxa"/>
            <w:vMerge/>
            <w:shd w:val="clear" w:color="auto" w:fill="auto"/>
          </w:tcPr>
          <w:p w14:paraId="246FC2EB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E956F2F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5D758A7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21. Контролирует проведение ТМК пострадавших в ЧС с участием специалистов региональных и федеральных МО.</w:t>
            </w:r>
          </w:p>
        </w:tc>
        <w:tc>
          <w:tcPr>
            <w:tcW w:w="2151" w:type="dxa"/>
          </w:tcPr>
          <w:p w14:paraId="6171052A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 + 24 часа</w:t>
            </w:r>
          </w:p>
        </w:tc>
      </w:tr>
      <w:tr w:rsidR="00627550" w:rsidRPr="00ED6144" w14:paraId="3647D5CC" w14:textId="77777777" w:rsidTr="001C653E">
        <w:trPr>
          <w:trHeight w:val="569"/>
        </w:trPr>
        <w:tc>
          <w:tcPr>
            <w:tcW w:w="540" w:type="dxa"/>
            <w:vMerge/>
            <w:shd w:val="clear" w:color="auto" w:fill="auto"/>
          </w:tcPr>
          <w:p w14:paraId="7635EBA6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D9E28E2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7931709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22. Контролирует соблюдение маршрутизации при проведении медицинской эвакуации пострадавших, в том числе санитарно-авиационной внутри региона и за его пределы.</w:t>
            </w:r>
          </w:p>
        </w:tc>
        <w:tc>
          <w:tcPr>
            <w:tcW w:w="2151" w:type="dxa"/>
          </w:tcPr>
          <w:p w14:paraId="30E758D6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627550" w:rsidRPr="00ED6144" w14:paraId="521A44EC" w14:textId="77777777" w:rsidTr="001C653E">
        <w:trPr>
          <w:trHeight w:val="691"/>
        </w:trPr>
        <w:tc>
          <w:tcPr>
            <w:tcW w:w="540" w:type="dxa"/>
            <w:vMerge/>
            <w:shd w:val="clear" w:color="auto" w:fill="auto"/>
          </w:tcPr>
          <w:p w14:paraId="7CE1B498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9DA21FA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0567047" w14:textId="4B6E9160" w:rsidR="00627550" w:rsidRPr="00ED6144" w:rsidRDefault="00DD3292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23. Участвует в организации встречи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 xml:space="preserve"> прибывающих для усиления сил и средств ВСМК (федеральных и из других регионов), и доведение до них поставленных задач с последующим докладом руководителю СМК региона и ФЦМК.</w:t>
            </w:r>
          </w:p>
        </w:tc>
        <w:tc>
          <w:tcPr>
            <w:tcW w:w="2151" w:type="dxa"/>
          </w:tcPr>
          <w:p w14:paraId="4F1E2264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627550" w:rsidRPr="00ED6144" w14:paraId="19DA85E6" w14:textId="77777777" w:rsidTr="001C653E">
        <w:trPr>
          <w:trHeight w:val="562"/>
        </w:trPr>
        <w:tc>
          <w:tcPr>
            <w:tcW w:w="540" w:type="dxa"/>
            <w:vMerge/>
            <w:shd w:val="clear" w:color="auto" w:fill="auto"/>
          </w:tcPr>
          <w:p w14:paraId="54D2EF78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B39B15A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F558C9C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24. Контролирует осуществление сбора информации по учету и мониторингу оказания медицинской помощи пострадавших в ЧС.</w:t>
            </w:r>
          </w:p>
        </w:tc>
        <w:tc>
          <w:tcPr>
            <w:tcW w:w="2151" w:type="dxa"/>
          </w:tcPr>
          <w:p w14:paraId="7FFFF803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627550" w:rsidRPr="00ED6144" w14:paraId="7DA9A64D" w14:textId="77777777" w:rsidTr="001C653E">
        <w:trPr>
          <w:trHeight w:val="860"/>
        </w:trPr>
        <w:tc>
          <w:tcPr>
            <w:tcW w:w="540" w:type="dxa"/>
            <w:vMerge/>
            <w:shd w:val="clear" w:color="auto" w:fill="auto"/>
          </w:tcPr>
          <w:p w14:paraId="16776AC4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E478BFC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9D237E3" w14:textId="7A0E5487" w:rsidR="00627550" w:rsidRPr="00ED6144" w:rsidRDefault="00DD3292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. После ликвидации медико-санитарных последствий ЧС:</w:t>
            </w:r>
          </w:p>
          <w:p w14:paraId="30B6C453" w14:textId="41D28DC8" w:rsidR="00627550" w:rsidRPr="00ED6144" w:rsidRDefault="00DD3292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.1. Производит предварительный анализ работы должностных лиц МО и формирований, привлекавшихся к выполнению задач по ликвидации медико-санитарных последствий ЧС, и представляет его руков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одителю СМК Томской области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6E967B37" w14:textId="5E9F6473" w:rsidR="00627550" w:rsidRPr="00ED6144" w:rsidRDefault="00454476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.2. Организует составление отчета о ликвидации медико-санитарных последствий ЧС и представляет его согласно действующим нормативным актам;</w:t>
            </w:r>
          </w:p>
          <w:p w14:paraId="1E01EFBC" w14:textId="00080F4D" w:rsidR="00627550" w:rsidRPr="00ED6144" w:rsidRDefault="00454476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.3. На основе анализа деятельности МО и формирований, привлекаемых для ликвидации медико-санитарных последствий ЧС, разрабатывает и представляет руководителю СМК предложения о проведении мероприятий по повышению готовност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 системы здравоохранения Томской области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 xml:space="preserve"> к реагированию на ЧС, осуществляет актуализацию Плана медико-санитарного обеспечения населения в ЧС;</w:t>
            </w:r>
          </w:p>
          <w:p w14:paraId="13EDE2A9" w14:textId="796C0A93" w:rsidR="00627550" w:rsidRPr="00ED6144" w:rsidRDefault="00454476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627550" w:rsidRPr="00ED6144">
              <w:rPr>
                <w:rFonts w:ascii="PT Astra Serif" w:hAnsi="PT Astra Serif"/>
                <w:sz w:val="24"/>
                <w:szCs w:val="24"/>
              </w:rPr>
              <w:t>.4. Организует деятельность по устранению выявленных недостатков и реализации мероприятий по повышению готовности здравоохранения к реагированию на ЧС.</w:t>
            </w:r>
          </w:p>
          <w:p w14:paraId="4B56B16C" w14:textId="3D64BE9C" w:rsidR="00266023" w:rsidRPr="00ED6144" w:rsidRDefault="00454476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</w:t>
            </w:r>
            <w:r w:rsidR="00266023" w:rsidRPr="00ED6144">
              <w:rPr>
                <w:rFonts w:ascii="PT Astra Serif" w:hAnsi="PT Astra Serif"/>
                <w:sz w:val="24"/>
                <w:szCs w:val="24"/>
              </w:rPr>
              <w:t xml:space="preserve">.5. </w:t>
            </w:r>
            <w:r w:rsidR="00266023"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Оказывает методическую пом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ощь МО СМК Томской области</w:t>
            </w:r>
            <w:r w:rsidR="00266023"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14:paraId="57E169EE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 завершении ЧС</w:t>
            </w:r>
          </w:p>
        </w:tc>
      </w:tr>
      <w:tr w:rsidR="00627550" w:rsidRPr="00ED6144" w14:paraId="2FAB6CDE" w14:textId="77777777" w:rsidTr="001C653E">
        <w:trPr>
          <w:trHeight w:val="299"/>
        </w:trPr>
        <w:tc>
          <w:tcPr>
            <w:tcW w:w="540" w:type="dxa"/>
            <w:vMerge w:val="restart"/>
            <w:shd w:val="clear" w:color="auto" w:fill="auto"/>
          </w:tcPr>
          <w:p w14:paraId="705DC5D1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 w:val="restart"/>
            <w:shd w:val="clear" w:color="auto" w:fill="auto"/>
          </w:tcPr>
          <w:p w14:paraId="587AC7DA" w14:textId="67090590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Главный врач (</w:t>
            </w:r>
            <w:r w:rsidR="005362C1"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ответственный заместитель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t>) ССМП</w:t>
            </w:r>
            <w:r w:rsidRPr="00ED6144">
              <w:rPr>
                <w:rFonts w:ascii="PT Astra Serif" w:hAnsi="PT Astra Serif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615" w:type="dxa"/>
            <w:shd w:val="clear" w:color="auto" w:fill="auto"/>
          </w:tcPr>
          <w:p w14:paraId="7951E9CE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1. Принимает и уточняет полученную информацию:</w:t>
            </w:r>
          </w:p>
          <w:p w14:paraId="56838E74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время, место возникновения ЧС;</w:t>
            </w:r>
          </w:p>
          <w:p w14:paraId="0FFCD37B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вид и масштаб ЧС;</w:t>
            </w:r>
          </w:p>
          <w:p w14:paraId="7149D944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число пострадавших, нуждающихся в оказании медицинской помощи;</w:t>
            </w:r>
          </w:p>
          <w:p w14:paraId="3920FFC3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медицинские силы и средства ССМП, привлеченные к ликвидации медико-санитарных последствий ЧС.</w:t>
            </w:r>
          </w:p>
        </w:tc>
        <w:tc>
          <w:tcPr>
            <w:tcW w:w="2151" w:type="dxa"/>
            <w:vMerge w:val="restart"/>
          </w:tcPr>
          <w:p w14:paraId="4200B1A2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Ч+5 мин</w:t>
            </w:r>
          </w:p>
        </w:tc>
      </w:tr>
      <w:tr w:rsidR="00627550" w:rsidRPr="00ED6144" w14:paraId="46879DE6" w14:textId="77777777" w:rsidTr="001C653E">
        <w:trPr>
          <w:trHeight w:val="828"/>
        </w:trPr>
        <w:tc>
          <w:tcPr>
            <w:tcW w:w="540" w:type="dxa"/>
            <w:vMerge/>
            <w:shd w:val="clear" w:color="auto" w:fill="auto"/>
          </w:tcPr>
          <w:p w14:paraId="5E7C5265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271CD0C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2D435D4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2. Оценивает достаточность количества направленных бригад СМП к месту ЧС, при необходимости направляет дополнительные выездные бригады СМП. При невозможности справиться собственными силами, докладывает руководителю ТЦМК о необходимости привлечения выездных медицинских бригад других МО.</w:t>
            </w:r>
          </w:p>
        </w:tc>
        <w:tc>
          <w:tcPr>
            <w:tcW w:w="2151" w:type="dxa"/>
            <w:vMerge/>
          </w:tcPr>
          <w:p w14:paraId="6221D224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7550" w:rsidRPr="00ED6144" w14:paraId="591C7F9C" w14:textId="77777777" w:rsidTr="001C653E">
        <w:trPr>
          <w:trHeight w:val="828"/>
        </w:trPr>
        <w:tc>
          <w:tcPr>
            <w:tcW w:w="540" w:type="dxa"/>
            <w:vMerge/>
            <w:shd w:val="clear" w:color="auto" w:fill="auto"/>
          </w:tcPr>
          <w:p w14:paraId="5BC14CD5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1AD5DC6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2F338F8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3. Организует и осуществляет взаимодействие с:</w:t>
            </w:r>
          </w:p>
          <w:p w14:paraId="17DD32E0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территориальными органами управления экстренными службами, задействованными в ликвидации ЧС;</w:t>
            </w:r>
          </w:p>
          <w:p w14:paraId="33178272" w14:textId="3CB1868A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оперативно-диспетчерской службой и руководством ТЦМК.</w:t>
            </w:r>
          </w:p>
        </w:tc>
        <w:tc>
          <w:tcPr>
            <w:tcW w:w="2151" w:type="dxa"/>
            <w:vMerge/>
          </w:tcPr>
          <w:p w14:paraId="27F41027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7550" w:rsidRPr="00ED6144" w14:paraId="1ECD6BDA" w14:textId="77777777" w:rsidTr="001C653E">
        <w:trPr>
          <w:trHeight w:val="578"/>
        </w:trPr>
        <w:tc>
          <w:tcPr>
            <w:tcW w:w="540" w:type="dxa"/>
            <w:vMerge/>
            <w:shd w:val="clear" w:color="auto" w:fill="auto"/>
          </w:tcPr>
          <w:p w14:paraId="35585C8A" w14:textId="77777777" w:rsidR="00627550" w:rsidRPr="00ED6144" w:rsidRDefault="00627550" w:rsidP="00627550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9E2DDF2" w14:textId="77777777" w:rsidR="00627550" w:rsidRPr="00ED6144" w:rsidRDefault="00627550" w:rsidP="0062755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F694F27" w14:textId="77777777" w:rsidR="00627550" w:rsidRPr="00ED6144" w:rsidRDefault="00627550" w:rsidP="0062755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4. При необходимости отдает распоряжение на оповещение и сбор должностных лиц </w:t>
            </w: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C</w:t>
            </w:r>
            <w:r w:rsidRPr="00ED6144">
              <w:rPr>
                <w:rFonts w:ascii="PT Astra Serif" w:hAnsi="PT Astra Serif"/>
                <w:sz w:val="24"/>
                <w:szCs w:val="24"/>
              </w:rPr>
              <w:t>СМП, привлекаемых к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760E5485" w14:textId="77777777" w:rsidR="00627550" w:rsidRPr="00ED6144" w:rsidRDefault="00627550" w:rsidP="006275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406C" w:rsidRPr="00ED6144" w14:paraId="48A0D257" w14:textId="77777777" w:rsidTr="001C653E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50425B2E" w14:textId="77777777" w:rsidR="0016406C" w:rsidRPr="00ED6144" w:rsidRDefault="0016406C" w:rsidP="0016406C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CB0DD70" w14:textId="77777777" w:rsidR="0016406C" w:rsidRPr="00ED6144" w:rsidRDefault="0016406C" w:rsidP="0016406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82BD07A" w14:textId="0A01450E" w:rsidR="0016406C" w:rsidRPr="00ED6144" w:rsidRDefault="0016406C" w:rsidP="0016406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Информирует руководителя ТЦМК о принимаемых мерах, организует передачу текущей информации в ТЦМК.</w:t>
            </w:r>
          </w:p>
        </w:tc>
        <w:tc>
          <w:tcPr>
            <w:tcW w:w="2151" w:type="dxa"/>
            <w:vMerge w:val="restart"/>
          </w:tcPr>
          <w:p w14:paraId="62C32A57" w14:textId="00889C2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Ч+10 мин</w:t>
            </w:r>
          </w:p>
          <w:p w14:paraId="53E9BA67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406C" w:rsidRPr="00ED6144" w14:paraId="50C67C26" w14:textId="77777777" w:rsidTr="001C653E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38466890" w14:textId="77777777" w:rsidR="0016406C" w:rsidRPr="00ED6144" w:rsidRDefault="0016406C" w:rsidP="0016406C">
            <w:pPr>
              <w:pStyle w:val="ad"/>
              <w:numPr>
                <w:ilvl w:val="0"/>
                <w:numId w:val="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0262FDD" w14:textId="77777777" w:rsidR="0016406C" w:rsidRPr="00ED6144" w:rsidRDefault="0016406C" w:rsidP="0016406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406E9B5" w14:textId="231C9086" w:rsidR="0016406C" w:rsidRPr="00ED6144" w:rsidRDefault="0016406C" w:rsidP="00DC03A3">
            <w:pPr>
              <w:pStyle w:val="ad"/>
              <w:numPr>
                <w:ilvl w:val="0"/>
                <w:numId w:val="28"/>
              </w:numPr>
              <w:ind w:left="70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Организует работу штаба ССМП по ликвидации медико-санитарных последствий ЧС, включая сбор и передачу информации по учету пострадавших в ЧС, которым оказана медицинская помощь, и их госпитализации.</w:t>
            </w:r>
          </w:p>
        </w:tc>
        <w:tc>
          <w:tcPr>
            <w:tcW w:w="2151" w:type="dxa"/>
            <w:vMerge/>
          </w:tcPr>
          <w:p w14:paraId="284095FB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406C" w:rsidRPr="00ED6144" w14:paraId="7F5D1C58" w14:textId="77777777" w:rsidTr="001C653E">
        <w:trPr>
          <w:trHeight w:val="541"/>
        </w:trPr>
        <w:tc>
          <w:tcPr>
            <w:tcW w:w="540" w:type="dxa"/>
            <w:vMerge/>
            <w:shd w:val="clear" w:color="auto" w:fill="auto"/>
          </w:tcPr>
          <w:p w14:paraId="5C9DFF4C" w14:textId="77777777" w:rsidR="0016406C" w:rsidRPr="00ED6144" w:rsidRDefault="0016406C" w:rsidP="00DC03A3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457FF78" w14:textId="77777777" w:rsidR="0016406C" w:rsidRPr="00ED6144" w:rsidRDefault="0016406C" w:rsidP="0016406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EF077E9" w14:textId="44BF4E7B" w:rsidR="0016406C" w:rsidRPr="00ED6144" w:rsidRDefault="00DC03A3" w:rsidP="0016406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7</w:t>
            </w:r>
            <w:r w:rsidR="0016406C" w:rsidRPr="00ED6144">
              <w:rPr>
                <w:rFonts w:ascii="PT Astra Serif" w:hAnsi="PT Astra Serif"/>
                <w:sz w:val="24"/>
                <w:szCs w:val="24"/>
              </w:rPr>
              <w:t>. Заслушивает предложения должностных лиц ССМП по организации медицинского реагирования на ЧС.</w:t>
            </w:r>
          </w:p>
        </w:tc>
        <w:tc>
          <w:tcPr>
            <w:tcW w:w="2151" w:type="dxa"/>
            <w:vMerge w:val="restart"/>
          </w:tcPr>
          <w:p w14:paraId="587DD970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Ч+15 мин</w:t>
            </w:r>
          </w:p>
          <w:p w14:paraId="3B7129CB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406C" w:rsidRPr="00ED6144" w14:paraId="7DF6A163" w14:textId="77777777" w:rsidTr="001C653E">
        <w:trPr>
          <w:trHeight w:val="831"/>
        </w:trPr>
        <w:tc>
          <w:tcPr>
            <w:tcW w:w="540" w:type="dxa"/>
            <w:vMerge/>
            <w:shd w:val="clear" w:color="auto" w:fill="auto"/>
          </w:tcPr>
          <w:p w14:paraId="321566BD" w14:textId="77777777" w:rsidR="0016406C" w:rsidRPr="00ED6144" w:rsidRDefault="0016406C" w:rsidP="00DC03A3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A13236B" w14:textId="77777777" w:rsidR="0016406C" w:rsidRPr="00ED6144" w:rsidRDefault="0016406C" w:rsidP="0016406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B42BA01" w14:textId="00C4E5B4" w:rsidR="0016406C" w:rsidRPr="00ED6144" w:rsidRDefault="00DC03A3" w:rsidP="0016406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8</w:t>
            </w:r>
            <w:r w:rsidR="0016406C" w:rsidRPr="00ED6144">
              <w:rPr>
                <w:rFonts w:ascii="PT Astra Serif" w:hAnsi="PT Astra Serif"/>
                <w:sz w:val="24"/>
                <w:szCs w:val="24"/>
              </w:rPr>
              <w:t xml:space="preserve">. Организует медицинское, материально-техническое снабжение, транспортное обеспечение бригад СМП. При необходимости распоряжается о выдаче выездным медицинским бригадам Резерва медицинских ресурсов ССМП.  </w:t>
            </w:r>
          </w:p>
        </w:tc>
        <w:tc>
          <w:tcPr>
            <w:tcW w:w="2151" w:type="dxa"/>
            <w:vMerge/>
          </w:tcPr>
          <w:p w14:paraId="59E69533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6406C" w:rsidRPr="00ED6144" w14:paraId="5BF64F98" w14:textId="77777777" w:rsidTr="001C653E">
        <w:trPr>
          <w:trHeight w:val="828"/>
        </w:trPr>
        <w:tc>
          <w:tcPr>
            <w:tcW w:w="540" w:type="dxa"/>
            <w:vMerge/>
            <w:shd w:val="clear" w:color="auto" w:fill="auto"/>
          </w:tcPr>
          <w:p w14:paraId="799A4753" w14:textId="77777777" w:rsidR="0016406C" w:rsidRPr="00ED6144" w:rsidRDefault="0016406C" w:rsidP="00DC03A3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EAF3ECE" w14:textId="77777777" w:rsidR="0016406C" w:rsidRPr="00ED6144" w:rsidRDefault="0016406C" w:rsidP="0016406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4091DDC" w14:textId="2F0D5C38" w:rsidR="0016406C" w:rsidRPr="00ED6144" w:rsidRDefault="00DC03A3" w:rsidP="0016406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9</w:t>
            </w:r>
            <w:r w:rsidR="0016406C" w:rsidRPr="00ED6144">
              <w:rPr>
                <w:rFonts w:ascii="PT Astra Serif" w:hAnsi="PT Astra Serif"/>
                <w:sz w:val="24"/>
                <w:szCs w:val="24"/>
              </w:rPr>
              <w:t xml:space="preserve">. Организует, при необходимости, дежурства бригад СМП на месте работы Штаба по ликвидации ЧС и в районе ЧС до завершения аварийно-спасательных работ, а также в местах сосредоточения родственников и близких пострадавших и погибших.  </w:t>
            </w:r>
          </w:p>
        </w:tc>
        <w:tc>
          <w:tcPr>
            <w:tcW w:w="2151" w:type="dxa"/>
          </w:tcPr>
          <w:p w14:paraId="3CCB3D2A" w14:textId="77777777" w:rsidR="0016406C" w:rsidRPr="00ED6144" w:rsidRDefault="0016406C" w:rsidP="0016406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Ч+20 мин</w:t>
            </w:r>
          </w:p>
        </w:tc>
      </w:tr>
      <w:tr w:rsidR="00FA68FF" w:rsidRPr="00ED6144" w14:paraId="77B7D846" w14:textId="77777777" w:rsidTr="002604FD">
        <w:trPr>
          <w:trHeight w:val="589"/>
        </w:trPr>
        <w:tc>
          <w:tcPr>
            <w:tcW w:w="540" w:type="dxa"/>
            <w:vMerge/>
            <w:shd w:val="clear" w:color="auto" w:fill="auto"/>
          </w:tcPr>
          <w:p w14:paraId="1358642C" w14:textId="77777777" w:rsidR="00FA68FF" w:rsidRPr="00ED6144" w:rsidRDefault="00FA68FF" w:rsidP="00DC03A3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1079951" w14:textId="77777777" w:rsidR="00FA68FF" w:rsidRPr="00ED6144" w:rsidRDefault="00FA68FF" w:rsidP="00DC03A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068AFF4" w14:textId="77777777" w:rsidR="00FA68FF" w:rsidRPr="00ED6144" w:rsidRDefault="00FA68FF" w:rsidP="00DC03A3">
            <w:pPr>
              <w:pStyle w:val="afa"/>
              <w:numPr>
                <w:ilvl w:val="0"/>
                <w:numId w:val="29"/>
              </w:numPr>
              <w:tabs>
                <w:tab w:val="left" w:pos="326"/>
              </w:tabs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и осуществляет взаимодействие с:</w:t>
            </w:r>
          </w:p>
          <w:p w14:paraId="2B331409" w14:textId="77777777" w:rsidR="00FA68FF" w:rsidRPr="00ED6144" w:rsidRDefault="00FA68FF" w:rsidP="00DC03A3">
            <w:pPr>
              <w:pStyle w:val="afa"/>
              <w:numPr>
                <w:ilvl w:val="0"/>
                <w:numId w:val="30"/>
              </w:numPr>
              <w:tabs>
                <w:tab w:val="left" w:pos="130"/>
              </w:tabs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территориальными экстренными службами, задействованными в ликвидации ЧС;</w:t>
            </w:r>
          </w:p>
          <w:p w14:paraId="5B918E24" w14:textId="6194626D" w:rsidR="00FA68FF" w:rsidRPr="00ED6144" w:rsidRDefault="00FA68FF" w:rsidP="00DC03A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оперативно-диспетчерской службой и руководством ТЦМК.</w:t>
            </w:r>
          </w:p>
        </w:tc>
        <w:tc>
          <w:tcPr>
            <w:tcW w:w="2151" w:type="dxa"/>
            <w:vMerge w:val="restart"/>
          </w:tcPr>
          <w:p w14:paraId="7A06F37C" w14:textId="77777777" w:rsidR="00FA68FF" w:rsidRPr="00ED6144" w:rsidRDefault="00FA68FF" w:rsidP="00DC03A3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FA68FF" w:rsidRPr="00ED6144" w14:paraId="3F340128" w14:textId="77777777" w:rsidTr="002604FD">
        <w:trPr>
          <w:trHeight w:val="569"/>
        </w:trPr>
        <w:tc>
          <w:tcPr>
            <w:tcW w:w="540" w:type="dxa"/>
            <w:vMerge/>
            <w:shd w:val="clear" w:color="auto" w:fill="auto"/>
          </w:tcPr>
          <w:p w14:paraId="62F0FBED" w14:textId="77777777" w:rsidR="00FA68FF" w:rsidRPr="00ED6144" w:rsidRDefault="00FA68FF" w:rsidP="00FA68FF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1FD8EBC" w14:textId="77777777" w:rsidR="00FA68FF" w:rsidRPr="00ED6144" w:rsidRDefault="00FA68FF" w:rsidP="00FA68F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121FF4DD" w14:textId="77777777" w:rsidR="00FA68FF" w:rsidRPr="00ED6144" w:rsidRDefault="00FA68FF" w:rsidP="00FA68FF">
            <w:pPr>
              <w:pStyle w:val="afa"/>
              <w:numPr>
                <w:ilvl w:val="0"/>
                <w:numId w:val="29"/>
              </w:numPr>
              <w:tabs>
                <w:tab w:val="left" w:pos="326"/>
              </w:tabs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и осуществляет взаимодействие с:</w:t>
            </w:r>
          </w:p>
          <w:p w14:paraId="6F0171B6" w14:textId="77777777" w:rsidR="00FA68FF" w:rsidRPr="00ED6144" w:rsidRDefault="00FA68FF" w:rsidP="00FA68FF">
            <w:pPr>
              <w:pStyle w:val="afa"/>
              <w:numPr>
                <w:ilvl w:val="0"/>
                <w:numId w:val="30"/>
              </w:numPr>
              <w:tabs>
                <w:tab w:val="left" w:pos="130"/>
              </w:tabs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территориальными экстренными службами, задействованными в ликвидации ЧС;</w:t>
            </w:r>
          </w:p>
          <w:p w14:paraId="0759A1C2" w14:textId="2574527F" w:rsidR="00FA68FF" w:rsidRPr="00ED6144" w:rsidRDefault="00FA68FF" w:rsidP="00FA68F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оперативно-диспетчерской службой и руководством ТЦМК.</w:t>
            </w:r>
          </w:p>
        </w:tc>
        <w:tc>
          <w:tcPr>
            <w:tcW w:w="2151" w:type="dxa"/>
            <w:vMerge/>
          </w:tcPr>
          <w:p w14:paraId="149F52B1" w14:textId="77777777" w:rsidR="00FA68FF" w:rsidRPr="00ED6144" w:rsidRDefault="00FA68FF" w:rsidP="00FA68FF">
            <w:pPr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FA68FF" w:rsidRPr="00ED6144" w14:paraId="45935261" w14:textId="77777777" w:rsidTr="002604FD">
        <w:trPr>
          <w:trHeight w:val="267"/>
        </w:trPr>
        <w:tc>
          <w:tcPr>
            <w:tcW w:w="540" w:type="dxa"/>
            <w:vMerge/>
            <w:shd w:val="clear" w:color="auto" w:fill="auto"/>
          </w:tcPr>
          <w:p w14:paraId="491D1F7E" w14:textId="77777777" w:rsidR="00FA68FF" w:rsidRPr="00ED6144" w:rsidRDefault="00FA68FF" w:rsidP="00FA68FF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D4DF4F1" w14:textId="77777777" w:rsidR="00FA68FF" w:rsidRPr="00ED6144" w:rsidRDefault="00FA68FF" w:rsidP="00FA68F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2BACF64" w14:textId="3FE2C9A6" w:rsidR="00FA68FF" w:rsidRPr="00ED6144" w:rsidRDefault="00FA68FF" w:rsidP="0045447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121. Обеспечивает медицинскую эвакуацию, пострадавших с места ЧС в МО (с учетом принципов маршрутизации и особенностей медико-тактической обстановки).</w:t>
            </w:r>
          </w:p>
        </w:tc>
        <w:tc>
          <w:tcPr>
            <w:tcW w:w="2151" w:type="dxa"/>
            <w:vMerge/>
          </w:tcPr>
          <w:p w14:paraId="43B30353" w14:textId="77777777" w:rsidR="00FA68FF" w:rsidRPr="00ED6144" w:rsidRDefault="00FA68FF" w:rsidP="00FA68FF">
            <w:pPr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FA68FF" w:rsidRPr="00ED6144" w14:paraId="46C65166" w14:textId="77777777" w:rsidTr="002604FD">
        <w:trPr>
          <w:trHeight w:val="267"/>
        </w:trPr>
        <w:tc>
          <w:tcPr>
            <w:tcW w:w="540" w:type="dxa"/>
            <w:vMerge/>
            <w:shd w:val="clear" w:color="auto" w:fill="auto"/>
          </w:tcPr>
          <w:p w14:paraId="3FCC3B2A" w14:textId="77777777" w:rsidR="00FA68FF" w:rsidRPr="00ED6144" w:rsidRDefault="00FA68FF" w:rsidP="00FA68FF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90691A0" w14:textId="77777777" w:rsidR="00FA68FF" w:rsidRPr="00ED6144" w:rsidRDefault="00FA68FF" w:rsidP="00FA68F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C0D7906" w14:textId="1E0AF37F" w:rsidR="00FA68FF" w:rsidRPr="00ED6144" w:rsidRDefault="00FA68FF" w:rsidP="00FA68F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13. По заявкам МО организует межбольничную медицинскую эвакуацию пострадавших, внутри региона и за его пределы</w:t>
            </w:r>
            <w:r w:rsidR="00454476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( по решению штаба СМК)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/>
          </w:tcPr>
          <w:p w14:paraId="1BE8A31D" w14:textId="77777777" w:rsidR="00FA68FF" w:rsidRPr="00ED6144" w:rsidRDefault="00FA68FF" w:rsidP="00FA68FF">
            <w:pPr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FA68FF" w:rsidRPr="00ED6144" w14:paraId="3DF51C9E" w14:textId="77777777" w:rsidTr="002604FD">
        <w:trPr>
          <w:trHeight w:val="267"/>
        </w:trPr>
        <w:tc>
          <w:tcPr>
            <w:tcW w:w="540" w:type="dxa"/>
            <w:vMerge/>
            <w:shd w:val="clear" w:color="auto" w:fill="auto"/>
          </w:tcPr>
          <w:p w14:paraId="1E60BC1E" w14:textId="77777777" w:rsidR="00FA68FF" w:rsidRPr="00ED6144" w:rsidRDefault="00FA68FF" w:rsidP="00FA68FF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01D8845" w14:textId="77777777" w:rsidR="00FA68FF" w:rsidRPr="00ED6144" w:rsidRDefault="00FA68FF" w:rsidP="00FA68F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801697B" w14:textId="09B9E44B" w:rsidR="00FA68FF" w:rsidRPr="00ED6144" w:rsidRDefault="00FA68FF" w:rsidP="00FA68F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14. Контролирует работу оперативно-диспетчерского отдела ССМП.</w:t>
            </w:r>
          </w:p>
        </w:tc>
        <w:tc>
          <w:tcPr>
            <w:tcW w:w="2151" w:type="dxa"/>
            <w:vMerge/>
          </w:tcPr>
          <w:p w14:paraId="39383FD2" w14:textId="77777777" w:rsidR="00FA68FF" w:rsidRPr="00ED6144" w:rsidRDefault="00FA68FF" w:rsidP="00FA68FF">
            <w:pPr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DC03A3" w:rsidRPr="00ED6144" w14:paraId="3341A427" w14:textId="77777777" w:rsidTr="001C653E">
        <w:trPr>
          <w:trHeight w:val="538"/>
        </w:trPr>
        <w:tc>
          <w:tcPr>
            <w:tcW w:w="540" w:type="dxa"/>
            <w:vMerge/>
            <w:shd w:val="clear" w:color="auto" w:fill="auto"/>
          </w:tcPr>
          <w:p w14:paraId="2FC40111" w14:textId="77777777" w:rsidR="00DC03A3" w:rsidRPr="00ED6144" w:rsidRDefault="00DC03A3" w:rsidP="00DC03A3">
            <w:pPr>
              <w:pStyle w:val="ad"/>
              <w:numPr>
                <w:ilvl w:val="0"/>
                <w:numId w:val="28"/>
              </w:num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D69B4C8" w14:textId="77777777" w:rsidR="00DC03A3" w:rsidRPr="00ED6144" w:rsidRDefault="00DC03A3" w:rsidP="00DC03A3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B491AB3" w14:textId="2FA4F8BB" w:rsidR="00DC03A3" w:rsidRPr="00ED6144" w:rsidRDefault="00454476" w:rsidP="00DC03A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15</w:t>
            </w:r>
            <w:r w:rsidR="00A749D8" w:rsidRPr="00ED6144">
              <w:rPr>
                <w:rStyle w:val="af9"/>
                <w:rFonts w:ascii="PT Astra Serif" w:hAnsi="PT Astra Serif"/>
                <w:sz w:val="24"/>
                <w:szCs w:val="24"/>
              </w:rPr>
              <w:t>. Подготавливает отчет о ликвидации медико-санитарных последствий ЧС и представляет его руководителю ТЦМК.</w:t>
            </w:r>
          </w:p>
        </w:tc>
        <w:tc>
          <w:tcPr>
            <w:tcW w:w="2151" w:type="dxa"/>
          </w:tcPr>
          <w:p w14:paraId="4179560A" w14:textId="77777777" w:rsidR="00146552" w:rsidRPr="00ED6144" w:rsidRDefault="00DC03A3" w:rsidP="00DC03A3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По завершении ЧС в течение </w:t>
            </w:r>
          </w:p>
          <w:p w14:paraId="2E9207CA" w14:textId="78A08774" w:rsidR="00DC03A3" w:rsidRPr="00ED6144" w:rsidRDefault="00DC03A3" w:rsidP="00DC03A3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24</w:t>
            </w:r>
            <w:r w:rsidR="00146552"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-х</w:t>
            </w: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DC683E" w:rsidRPr="00ED6144" w14:paraId="4D8B3C5A" w14:textId="77777777" w:rsidTr="002604FD">
        <w:trPr>
          <w:trHeight w:val="628"/>
        </w:trPr>
        <w:tc>
          <w:tcPr>
            <w:tcW w:w="540" w:type="dxa"/>
            <w:vMerge w:val="restart"/>
            <w:shd w:val="clear" w:color="auto" w:fill="auto"/>
          </w:tcPr>
          <w:p w14:paraId="784348DA" w14:textId="713E7144" w:rsidR="00DC683E" w:rsidRPr="00ED6144" w:rsidRDefault="00DC683E" w:rsidP="0057049E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484EC77C" w14:textId="04F57F52" w:rsidR="00DC683E" w:rsidRPr="00ED6144" w:rsidRDefault="00DC683E" w:rsidP="0057049E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Руководитель (ответственный заместитель) медицинской организации (МО)</w:t>
            </w:r>
            <w:r w:rsidR="00E17F75"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17F75" w:rsidRPr="00ED6144">
              <w:rPr>
                <w:rFonts w:ascii="PT Astra Serif" w:hAnsi="PT Astra Serif"/>
                <w:b/>
                <w:sz w:val="24"/>
                <w:szCs w:val="24"/>
              </w:rPr>
              <w:t>оказывающей медицинскую помощь пострадавшим в ЧС</w:t>
            </w:r>
          </w:p>
        </w:tc>
        <w:tc>
          <w:tcPr>
            <w:tcW w:w="9615" w:type="dxa"/>
            <w:shd w:val="clear" w:color="auto" w:fill="auto"/>
            <w:vAlign w:val="bottom"/>
          </w:tcPr>
          <w:p w14:paraId="028E539A" w14:textId="54E942F8" w:rsidR="00DC683E" w:rsidRPr="00ED6144" w:rsidRDefault="00DC683E" w:rsidP="0057049E">
            <w:pPr>
              <w:pStyle w:val="afa"/>
              <w:spacing w:line="240" w:lineRule="auto"/>
              <w:ind w:firstLine="35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 случае угрозы попадания или нахождения МО в зоне радиоактивного загрязнения (по оповещению МЧС России или по сообщению оперативного дежурного ТЦМК) необходимо разместить всех пациентов и персонал в защитных сооружениях или в цокольных и подземных помещениях. Степень защищенности помещений увеличивается при закрытии щелей окон, дверей.</w:t>
            </w:r>
          </w:p>
          <w:p w14:paraId="2929DCB4" w14:textId="77777777" w:rsidR="00DC683E" w:rsidRPr="00ED6144" w:rsidRDefault="00DC683E" w:rsidP="0057049E">
            <w:pPr>
              <w:pStyle w:val="afa"/>
              <w:spacing w:line="240" w:lineRule="auto"/>
              <w:ind w:firstLine="40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После прохождения радиоактивного облака (по оповещению МЧС России или по сообщению оперативного дежурного ТЦМК) необходимо обеспечить интенсивную вентиляцию всех помещений МО и организовать проведение дозиметрического контроля и, при необходимости, дезактивации.</w:t>
            </w:r>
          </w:p>
          <w:p w14:paraId="4604A57E" w14:textId="77777777" w:rsidR="00DC683E" w:rsidRPr="00ED6144" w:rsidRDefault="00DC683E" w:rsidP="0057049E">
            <w:pPr>
              <w:pStyle w:val="afa"/>
              <w:spacing w:line="240" w:lineRule="auto"/>
              <w:ind w:firstLine="40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планировании участия МО в ликвидации медико-санитарных последствий ЧС радиационного характера в резерв медицинских ресурсов на случай ЧС данной МО рекомендовано включить противорвотные средства, радиопротекторы, запас препаратов крови.</w:t>
            </w:r>
          </w:p>
          <w:p w14:paraId="1147B64B" w14:textId="3B4DBF88" w:rsidR="00DC683E" w:rsidRPr="00ED6144" w:rsidRDefault="00DC683E" w:rsidP="009C5CD3">
            <w:pPr>
              <w:ind w:firstLine="49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 МО целесообразно назначить ответственное должностное лицо за обеспечение радиационной безопасности, разработать задачи и порядок действий.</w:t>
            </w:r>
          </w:p>
        </w:tc>
        <w:tc>
          <w:tcPr>
            <w:tcW w:w="2151" w:type="dxa"/>
          </w:tcPr>
          <w:p w14:paraId="07291159" w14:textId="54A48CF5" w:rsidR="00DC683E" w:rsidRPr="00ED6144" w:rsidRDefault="00DC683E" w:rsidP="005704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Включенных в План -задание на разворачивание коек при ЧС, причиной которых являются ядерный или радиологический терроризм</w:t>
            </w:r>
          </w:p>
        </w:tc>
      </w:tr>
      <w:tr w:rsidR="00DC683E" w:rsidRPr="00ED6144" w14:paraId="0F0577C3" w14:textId="77777777" w:rsidTr="001C653E">
        <w:trPr>
          <w:trHeight w:val="830"/>
        </w:trPr>
        <w:tc>
          <w:tcPr>
            <w:tcW w:w="540" w:type="dxa"/>
            <w:vMerge/>
            <w:shd w:val="clear" w:color="auto" w:fill="auto"/>
          </w:tcPr>
          <w:p w14:paraId="71972B4C" w14:textId="77777777" w:rsidR="00DC683E" w:rsidRPr="00ED6144" w:rsidRDefault="00DC683E" w:rsidP="00495FE4">
            <w:pPr>
              <w:pStyle w:val="ad"/>
              <w:ind w:left="36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F65044F" w14:textId="77777777" w:rsidR="00DC683E" w:rsidRPr="00ED6144" w:rsidRDefault="00DC683E" w:rsidP="00495FE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16334B8" w14:textId="5E1E05B0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1. При получении распоряжения по экстренной подготовке МО к работе по приему и оказанию медицинской помощи пораженным в ЧС радиационного характера проводится уточнение информации о числе пораженных, характере, профиле и тяжести поражения, ориентировочных сроках поступления их в МО.</w:t>
            </w:r>
          </w:p>
        </w:tc>
        <w:tc>
          <w:tcPr>
            <w:tcW w:w="2151" w:type="dxa"/>
          </w:tcPr>
          <w:p w14:paraId="05EA77E0" w14:textId="6D3A3584" w:rsidR="00DC683E" w:rsidRPr="00ED6144" w:rsidRDefault="00DC683E" w:rsidP="00495F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Ч+5 мин.</w:t>
            </w:r>
          </w:p>
        </w:tc>
      </w:tr>
      <w:tr w:rsidR="00DC683E" w:rsidRPr="00ED6144" w14:paraId="045F2FEF" w14:textId="77777777" w:rsidTr="002604FD">
        <w:trPr>
          <w:trHeight w:val="574"/>
        </w:trPr>
        <w:tc>
          <w:tcPr>
            <w:tcW w:w="540" w:type="dxa"/>
            <w:vMerge/>
            <w:shd w:val="clear" w:color="auto" w:fill="auto"/>
          </w:tcPr>
          <w:p w14:paraId="5FD02DD5" w14:textId="77777777" w:rsidR="00DC683E" w:rsidRPr="00ED6144" w:rsidRDefault="00DC683E" w:rsidP="00495FE4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07B34D8" w14:textId="77777777" w:rsidR="00DC683E" w:rsidRPr="00ED6144" w:rsidRDefault="00DC683E" w:rsidP="00495FE4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1A734F6" w14:textId="7B7DB0F7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2. Организует и осуществляет взаимодействие с оперативно-диспетчерской службой и руководством ТЦМК.</w:t>
            </w:r>
          </w:p>
        </w:tc>
        <w:tc>
          <w:tcPr>
            <w:tcW w:w="2151" w:type="dxa"/>
            <w:vMerge w:val="restart"/>
          </w:tcPr>
          <w:p w14:paraId="26A789D3" w14:textId="146EF186" w:rsidR="00DC683E" w:rsidRPr="00ED6144" w:rsidRDefault="00DC683E" w:rsidP="00495F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Ч+10 мин</w:t>
            </w:r>
          </w:p>
        </w:tc>
      </w:tr>
      <w:tr w:rsidR="00DC683E" w:rsidRPr="00ED6144" w14:paraId="7409FC75" w14:textId="77777777" w:rsidTr="002604FD">
        <w:trPr>
          <w:trHeight w:val="300"/>
        </w:trPr>
        <w:tc>
          <w:tcPr>
            <w:tcW w:w="540" w:type="dxa"/>
            <w:vMerge/>
            <w:shd w:val="clear" w:color="auto" w:fill="auto"/>
          </w:tcPr>
          <w:p w14:paraId="52BE93DA" w14:textId="77777777" w:rsidR="00DC683E" w:rsidRPr="00ED6144" w:rsidRDefault="00DC683E" w:rsidP="00495FE4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43AFC97" w14:textId="77777777" w:rsidR="00DC683E" w:rsidRPr="00ED6144" w:rsidRDefault="00DC683E" w:rsidP="00495FE4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15F92A5D" w14:textId="1FFAEADE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3. Организует проведение мероприятий по подготовке МО к работе в условиях ЧС, вводит в действие План действия медицинской организации при ЧС, осуществляет его актуализацию с учетом обстоятельств конкретной ЧС.</w:t>
            </w:r>
          </w:p>
        </w:tc>
        <w:tc>
          <w:tcPr>
            <w:tcW w:w="2151" w:type="dxa"/>
            <w:vMerge/>
          </w:tcPr>
          <w:p w14:paraId="12DAEEDB" w14:textId="77777777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6AF53FD6" w14:textId="77777777" w:rsidTr="001C653E">
        <w:trPr>
          <w:trHeight w:val="290"/>
        </w:trPr>
        <w:tc>
          <w:tcPr>
            <w:tcW w:w="540" w:type="dxa"/>
            <w:vMerge/>
            <w:shd w:val="clear" w:color="auto" w:fill="auto"/>
          </w:tcPr>
          <w:p w14:paraId="3E26F77C" w14:textId="77777777" w:rsidR="00DC683E" w:rsidRPr="00ED6144" w:rsidRDefault="00DC683E" w:rsidP="00495FE4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7F127EF" w14:textId="77777777" w:rsidR="00DC683E" w:rsidRPr="00ED6144" w:rsidRDefault="00DC683E" w:rsidP="00495FE4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995FE7F" w14:textId="7811194B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4. Организует оповещение и сбор специалистов МО в рабочее и нерабочее время, согласно схеме.</w:t>
            </w:r>
          </w:p>
        </w:tc>
        <w:tc>
          <w:tcPr>
            <w:tcW w:w="2151" w:type="dxa"/>
            <w:vMerge/>
          </w:tcPr>
          <w:p w14:paraId="0A5145F3" w14:textId="77777777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704C5173" w14:textId="77777777" w:rsidTr="00BE71DC">
        <w:trPr>
          <w:trHeight w:val="979"/>
        </w:trPr>
        <w:tc>
          <w:tcPr>
            <w:tcW w:w="540" w:type="dxa"/>
            <w:vMerge/>
            <w:shd w:val="clear" w:color="auto" w:fill="auto"/>
          </w:tcPr>
          <w:p w14:paraId="05640870" w14:textId="77777777" w:rsidR="00DC683E" w:rsidRPr="00ED6144" w:rsidRDefault="00DC683E" w:rsidP="00BE71DC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9A46A74" w14:textId="77777777" w:rsidR="00DC683E" w:rsidRPr="00ED6144" w:rsidRDefault="00DC683E" w:rsidP="00BE71D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394E610" w14:textId="54445F80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Организует оповещение и сбор штаба по ликвидации медико-санитарных последствий ЧС МО и руководящего состава МО.</w:t>
            </w:r>
          </w:p>
        </w:tc>
        <w:tc>
          <w:tcPr>
            <w:tcW w:w="2151" w:type="dxa"/>
            <w:vMerge w:val="restart"/>
          </w:tcPr>
          <w:p w14:paraId="3B7CBB34" w14:textId="77777777" w:rsidR="00DC683E" w:rsidRPr="00ED6144" w:rsidRDefault="00DC683E" w:rsidP="00BE71D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Ч+15 мин</w:t>
            </w:r>
          </w:p>
          <w:p w14:paraId="624AF2AA" w14:textId="00EEDFC9" w:rsidR="00DC683E" w:rsidRPr="00ED6144" w:rsidRDefault="00DC683E" w:rsidP="00BE71D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7D52EA21" w14:textId="77777777" w:rsidTr="00BE71DC">
        <w:trPr>
          <w:trHeight w:val="547"/>
        </w:trPr>
        <w:tc>
          <w:tcPr>
            <w:tcW w:w="540" w:type="dxa"/>
            <w:vMerge/>
            <w:shd w:val="clear" w:color="auto" w:fill="auto"/>
          </w:tcPr>
          <w:p w14:paraId="3ADDA5FC" w14:textId="77777777" w:rsidR="00DC683E" w:rsidRPr="00ED6144" w:rsidRDefault="00DC683E" w:rsidP="00BE71DC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4357C1A" w14:textId="77777777" w:rsidR="00DC683E" w:rsidRPr="00ED6144" w:rsidRDefault="00DC683E" w:rsidP="00BE71D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2E6DD30" w14:textId="40E09048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6. При взаимодействии с</w:t>
            </w:r>
            <w:r w:rsidR="00454476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ГУ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МЧС России </w:t>
            </w:r>
            <w:r w:rsidR="00454476" w:rsidRPr="00ED6144">
              <w:rPr>
                <w:rStyle w:val="af9"/>
                <w:rFonts w:ascii="PT Astra Serif" w:hAnsi="PT Astra Serif"/>
                <w:sz w:val="24"/>
                <w:szCs w:val="24"/>
              </w:rPr>
              <w:t>по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(через ТЦМК) - силами и средствами служб МЧС России организует развертывание пункта дозиметрического контроля.</w:t>
            </w:r>
          </w:p>
        </w:tc>
        <w:tc>
          <w:tcPr>
            <w:tcW w:w="2151" w:type="dxa"/>
            <w:vMerge/>
          </w:tcPr>
          <w:p w14:paraId="1DC08249" w14:textId="77777777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1F697ED1" w14:textId="77777777" w:rsidTr="00BE71DC">
        <w:trPr>
          <w:trHeight w:val="263"/>
        </w:trPr>
        <w:tc>
          <w:tcPr>
            <w:tcW w:w="540" w:type="dxa"/>
            <w:vMerge/>
            <w:shd w:val="clear" w:color="auto" w:fill="auto"/>
          </w:tcPr>
          <w:p w14:paraId="70ECFC5B" w14:textId="77777777" w:rsidR="00DC683E" w:rsidRPr="00ED6144" w:rsidRDefault="00DC683E" w:rsidP="00BE71DC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E9A1F60" w14:textId="77777777" w:rsidR="00DC683E" w:rsidRPr="00ED6144" w:rsidRDefault="00DC683E" w:rsidP="00BE71DC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9B28A82" w14:textId="3F47D18A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7. Развертывание площадки для проведения дезактивации одежды (обуви) пораженных,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санитарного транспорта на территории МО не рекомендуется. Возможно предусмотреть ее выделение в блоке хозяйственных построек МО.</w:t>
            </w:r>
          </w:p>
        </w:tc>
        <w:tc>
          <w:tcPr>
            <w:tcW w:w="2151" w:type="dxa"/>
            <w:vMerge/>
          </w:tcPr>
          <w:p w14:paraId="21784E88" w14:textId="77777777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1E4F656C" w14:textId="77777777" w:rsidTr="001C653E">
        <w:trPr>
          <w:trHeight w:val="267"/>
        </w:trPr>
        <w:tc>
          <w:tcPr>
            <w:tcW w:w="540" w:type="dxa"/>
            <w:vMerge/>
            <w:shd w:val="clear" w:color="auto" w:fill="auto"/>
          </w:tcPr>
          <w:p w14:paraId="2D32CF60" w14:textId="77777777" w:rsidR="00DC683E" w:rsidRPr="00ED6144" w:rsidRDefault="00DC683E" w:rsidP="00495FE4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14A593D" w14:textId="77777777" w:rsidR="00DC683E" w:rsidRPr="00ED6144" w:rsidRDefault="00DC683E" w:rsidP="00495FE4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F760A2F" w14:textId="77777777" w:rsidR="00DC683E" w:rsidRPr="00ED6144" w:rsidRDefault="00DC683E" w:rsidP="00BE71DC">
            <w:pPr>
              <w:pStyle w:val="afa"/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8. Организует отдельную входную зону для пораженных с проведением заключительной санитарной обработки (обычно через изолятор).</w:t>
            </w:r>
          </w:p>
          <w:p w14:paraId="6C4E37F3" w14:textId="1E7195AD" w:rsidR="00DC683E" w:rsidRPr="00ED6144" w:rsidRDefault="00DC683E" w:rsidP="00BE71D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b/>
                <w:bCs/>
                <w:sz w:val="24"/>
                <w:szCs w:val="24"/>
              </w:rPr>
              <w:t>Рекомендовано проведение регулярной (не реже 1 раза в сутки) дезактивации помещений и влажной уборки всех помещений МО, организация сбора, временного хранения и отправки на захоронение образующихся жидких и твердых радиоактивных отходов.</w:t>
            </w:r>
          </w:p>
        </w:tc>
        <w:tc>
          <w:tcPr>
            <w:tcW w:w="2151" w:type="dxa"/>
            <w:vMerge/>
          </w:tcPr>
          <w:p w14:paraId="0FC5475D" w14:textId="77777777" w:rsidR="00DC683E" w:rsidRPr="00ED6144" w:rsidRDefault="00DC683E" w:rsidP="00495F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57456625" w14:textId="77777777" w:rsidTr="002604FD">
        <w:trPr>
          <w:trHeight w:val="565"/>
        </w:trPr>
        <w:tc>
          <w:tcPr>
            <w:tcW w:w="540" w:type="dxa"/>
            <w:vMerge/>
            <w:shd w:val="clear" w:color="auto" w:fill="auto"/>
          </w:tcPr>
          <w:p w14:paraId="66F2A145" w14:textId="77777777" w:rsidR="00DC683E" w:rsidRPr="00ED6144" w:rsidRDefault="00DC683E" w:rsidP="00A60C17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521C763" w14:textId="77777777" w:rsidR="00DC683E" w:rsidRPr="00ED6144" w:rsidRDefault="00DC683E" w:rsidP="00A60C1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BEAC2FB" w14:textId="6778C1F2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9. Организует беспрепятственный въезд и выезд с территории МО бригад СМП, формируя «транспортную петлю», а также освобождение проходов внутри помещений МО, возле больничных лифтов, дверей и др.</w:t>
            </w:r>
          </w:p>
        </w:tc>
        <w:tc>
          <w:tcPr>
            <w:tcW w:w="2151" w:type="dxa"/>
            <w:vMerge w:val="restart"/>
          </w:tcPr>
          <w:p w14:paraId="55780F9A" w14:textId="36EBCA19" w:rsidR="00DC683E" w:rsidRPr="00ED6144" w:rsidRDefault="00DC683E" w:rsidP="00A60C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Ч+20 мин</w:t>
            </w:r>
          </w:p>
          <w:p w14:paraId="784702DA" w14:textId="670BD5F1" w:rsidR="00DC683E" w:rsidRPr="00ED6144" w:rsidRDefault="00DC683E" w:rsidP="00A60C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4B0530DE" w14:textId="77777777" w:rsidTr="002604FD">
        <w:trPr>
          <w:trHeight w:val="558"/>
        </w:trPr>
        <w:tc>
          <w:tcPr>
            <w:tcW w:w="540" w:type="dxa"/>
            <w:vMerge/>
            <w:shd w:val="clear" w:color="auto" w:fill="auto"/>
          </w:tcPr>
          <w:p w14:paraId="1C6C8A83" w14:textId="77777777" w:rsidR="00DC683E" w:rsidRPr="00ED6144" w:rsidRDefault="00DC683E" w:rsidP="00A60C17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B0A7ABE" w14:textId="77777777" w:rsidR="00DC683E" w:rsidRPr="00ED6144" w:rsidRDefault="00DC683E" w:rsidP="00A60C1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C137283" w14:textId="409A8359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10. Организует усиление медицинскими формированиями приемно-диагностического отделе</w:t>
            </w:r>
            <w:r w:rsidR="00454476" w:rsidRPr="00ED6144">
              <w:rPr>
                <w:rStyle w:val="af9"/>
                <w:rFonts w:ascii="PT Astra Serif" w:hAnsi="PT Astra Serif"/>
                <w:sz w:val="24"/>
                <w:szCs w:val="24"/>
              </w:rPr>
              <w:t>ния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с привлечением профильных врачей- специалистов лечебных отделений, выделением сортировочных бригад, организацией сортировочной площадки, в т.ч. по опасности для окружающих (нуждающиеся в санитарной обработке и не нуждающиеся в санитарной обработке) и по лечебно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softHyphen/>
            </w:r>
            <w:r w:rsidR="00DD4E73">
              <w:rPr>
                <w:rStyle w:val="af9"/>
                <w:rFonts w:ascii="PT Astra Serif" w:hAnsi="PT Astra Serif"/>
                <w:sz w:val="24"/>
                <w:szCs w:val="24"/>
              </w:rPr>
              <w:t>-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эвакуационному признаку (степени тяжести поражения).</w:t>
            </w:r>
          </w:p>
        </w:tc>
        <w:tc>
          <w:tcPr>
            <w:tcW w:w="2151" w:type="dxa"/>
            <w:vMerge/>
          </w:tcPr>
          <w:p w14:paraId="011CDADE" w14:textId="77777777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2ADCD62B" w14:textId="77777777" w:rsidTr="002604FD">
        <w:trPr>
          <w:trHeight w:val="558"/>
        </w:trPr>
        <w:tc>
          <w:tcPr>
            <w:tcW w:w="540" w:type="dxa"/>
            <w:vMerge/>
            <w:shd w:val="clear" w:color="auto" w:fill="auto"/>
          </w:tcPr>
          <w:p w14:paraId="6D9872B9" w14:textId="77777777" w:rsidR="00DC683E" w:rsidRPr="00ED6144" w:rsidRDefault="00DC683E" w:rsidP="00A60C17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C7616C0" w14:textId="77777777" w:rsidR="00DC683E" w:rsidRPr="00ED6144" w:rsidRDefault="00DC683E" w:rsidP="00A60C1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9537AD3" w14:textId="2B761A73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11. Отменяет плановые оперативные вмешательства, распоряжается об экстренной подготовке операционных и реанимационных отделений к поступлению пораженных.</w:t>
            </w:r>
          </w:p>
        </w:tc>
        <w:tc>
          <w:tcPr>
            <w:tcW w:w="2151" w:type="dxa"/>
            <w:vMerge/>
          </w:tcPr>
          <w:p w14:paraId="029BB78A" w14:textId="77777777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62C49319" w14:textId="77777777" w:rsidTr="002604FD">
        <w:trPr>
          <w:trHeight w:val="546"/>
        </w:trPr>
        <w:tc>
          <w:tcPr>
            <w:tcW w:w="540" w:type="dxa"/>
            <w:vMerge/>
            <w:shd w:val="clear" w:color="auto" w:fill="auto"/>
          </w:tcPr>
          <w:p w14:paraId="213093A9" w14:textId="77777777" w:rsidR="00DC683E" w:rsidRPr="00ED6144" w:rsidRDefault="00DC683E" w:rsidP="00A60C17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F9D859F" w14:textId="77777777" w:rsidR="00DC683E" w:rsidRPr="00ED6144" w:rsidRDefault="00DC683E" w:rsidP="00A60C1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431F1E4" w14:textId="6CE16B5E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12. Организует освобождение коек согласно План-заданию, при необходимости отдает распоряжение по развертыванию дополнительных коек в лечебных отделениях, коридорах и др.</w:t>
            </w:r>
          </w:p>
        </w:tc>
        <w:tc>
          <w:tcPr>
            <w:tcW w:w="2151" w:type="dxa"/>
            <w:vMerge/>
          </w:tcPr>
          <w:p w14:paraId="3B19AB12" w14:textId="77777777" w:rsidR="00DC683E" w:rsidRPr="00ED6144" w:rsidRDefault="00DC683E" w:rsidP="00A60C1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36CB2C1F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2A4C23D0" w14:textId="77777777" w:rsidR="00DC683E" w:rsidRPr="00ED6144" w:rsidRDefault="00DC683E" w:rsidP="00C06F47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606B476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A45DACD" w14:textId="4FB7D69C" w:rsidR="00DC683E" w:rsidRPr="00ED6144" w:rsidRDefault="00DC683E" w:rsidP="00C06F4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13. При необходимости организует выписку (подготовку к выписке) части пациентов в удовлетворительном состоянии на амбулаторное лечение либо перевод части пациентов в профильные отделения данной МО или в другие МО, не задействованные в ликвидации медико-санитарных последствий радиационной аварии.</w:t>
            </w:r>
          </w:p>
        </w:tc>
        <w:tc>
          <w:tcPr>
            <w:tcW w:w="2151" w:type="dxa"/>
            <w:vMerge w:val="restart"/>
          </w:tcPr>
          <w:p w14:paraId="34E7AC56" w14:textId="5FDF14AE" w:rsidR="00DC683E" w:rsidRPr="00ED6144" w:rsidRDefault="00DC683E" w:rsidP="00C06F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Ч+30 мин</w:t>
            </w:r>
          </w:p>
        </w:tc>
      </w:tr>
      <w:tr w:rsidR="00DC683E" w:rsidRPr="00ED6144" w14:paraId="62CEA721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447590D6" w14:textId="77777777" w:rsidR="00DC683E" w:rsidRPr="00ED6144" w:rsidRDefault="00DC683E" w:rsidP="00C06F47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D422D7E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1ED82D1E" w14:textId="5AB0F750" w:rsidR="00DC683E" w:rsidRPr="00ED6144" w:rsidRDefault="00DC683E" w:rsidP="00C06F4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14. При необходимости, организует выдачу Резерва медицинских ресурсов МО на случай ЧС в отделения МО.</w:t>
            </w:r>
          </w:p>
        </w:tc>
        <w:tc>
          <w:tcPr>
            <w:tcW w:w="2151" w:type="dxa"/>
            <w:vMerge/>
          </w:tcPr>
          <w:p w14:paraId="66479291" w14:textId="77777777" w:rsidR="00DC683E" w:rsidRPr="00ED6144" w:rsidRDefault="00DC683E" w:rsidP="00C06F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7044A31B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247B03EE" w14:textId="77777777" w:rsidR="00DC683E" w:rsidRPr="00ED6144" w:rsidRDefault="00DC683E" w:rsidP="00C06F47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E528054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5E11D933" w14:textId="04A9496B" w:rsidR="00DC683E" w:rsidRPr="00ED6144" w:rsidRDefault="00DC683E" w:rsidP="0045447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15. Оценивает достаточность сил и средств МО для осуществления ликвидации медико-санитарных последствий ЧС, при необходимо</w:t>
            </w:r>
            <w:r w:rsidR="00454476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сти запрашивает через ТЦМК или Департамент здравоохранения Томской области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привлечение дополнительных медицинских сил и средств, в том числе необходимых специалистов из иных региональных и ведомственных МО, необходимое медицинское и другое оборудование.</w:t>
            </w:r>
          </w:p>
        </w:tc>
        <w:tc>
          <w:tcPr>
            <w:tcW w:w="2151" w:type="dxa"/>
            <w:vMerge/>
          </w:tcPr>
          <w:p w14:paraId="6DC66CB1" w14:textId="77777777" w:rsidR="00DC683E" w:rsidRPr="00ED6144" w:rsidRDefault="00DC683E" w:rsidP="00C06F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40DB2503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4A954981" w14:textId="77777777" w:rsidR="00DC683E" w:rsidRPr="00ED6144" w:rsidRDefault="00DC683E" w:rsidP="00C06F47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C31ACE2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8C2494B" w14:textId="4696C47B" w:rsidR="00DC683E" w:rsidRPr="00ED6144" w:rsidRDefault="00DC683E" w:rsidP="00C06F4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16. Обеспечивает наличие в МО достаточного количества компонентов донорской крови.</w:t>
            </w:r>
          </w:p>
        </w:tc>
        <w:tc>
          <w:tcPr>
            <w:tcW w:w="2151" w:type="dxa"/>
            <w:vMerge/>
          </w:tcPr>
          <w:p w14:paraId="5082B15D" w14:textId="77777777" w:rsidR="00DC683E" w:rsidRPr="00ED6144" w:rsidRDefault="00DC683E" w:rsidP="00C06F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74B76662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15375992" w14:textId="77777777" w:rsidR="00DC683E" w:rsidRPr="00ED6144" w:rsidRDefault="00DC683E" w:rsidP="009364D8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773FF66" w14:textId="77777777" w:rsidR="00DC683E" w:rsidRPr="00ED6144" w:rsidRDefault="00DC683E" w:rsidP="009364D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081998DE" w14:textId="653A8207" w:rsidR="00DC683E" w:rsidRPr="00ED6144" w:rsidRDefault="00DC683E" w:rsidP="00474A6B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17. Через ТЦМК подает заявку на выдачу лекарственных препаратов из Резерва медицинских ресурсов на случай ЧС.</w:t>
            </w:r>
          </w:p>
        </w:tc>
        <w:tc>
          <w:tcPr>
            <w:tcW w:w="2151" w:type="dxa"/>
          </w:tcPr>
          <w:p w14:paraId="590A2196" w14:textId="76DDD1EA" w:rsidR="00DC683E" w:rsidRPr="00ED6144" w:rsidRDefault="00DC683E" w:rsidP="009364D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DC683E" w:rsidRPr="00ED6144" w14:paraId="1D467911" w14:textId="77777777" w:rsidTr="009364D8">
        <w:trPr>
          <w:trHeight w:val="138"/>
        </w:trPr>
        <w:tc>
          <w:tcPr>
            <w:tcW w:w="540" w:type="dxa"/>
            <w:vMerge/>
            <w:shd w:val="clear" w:color="auto" w:fill="auto"/>
          </w:tcPr>
          <w:p w14:paraId="631E6DAF" w14:textId="77777777" w:rsidR="00DC683E" w:rsidRPr="00ED6144" w:rsidRDefault="00DC683E" w:rsidP="009364D8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162AC31" w14:textId="77777777" w:rsidR="00DC683E" w:rsidRPr="00ED6144" w:rsidRDefault="00DC683E" w:rsidP="009364D8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61749091" w14:textId="36CB0375" w:rsidR="00DC683E" w:rsidRPr="00ED6144" w:rsidRDefault="00DC683E" w:rsidP="009364D8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18. Организует усиленную охрану, пропускной режим в МО, в том числе за счет выставления дополнительных постов с участием сотрудников МВД России и Росгвардии.</w:t>
            </w:r>
          </w:p>
        </w:tc>
        <w:tc>
          <w:tcPr>
            <w:tcW w:w="2151" w:type="dxa"/>
            <w:vMerge w:val="restart"/>
          </w:tcPr>
          <w:p w14:paraId="4FDAF06E" w14:textId="25506650" w:rsidR="00DC683E" w:rsidRPr="00ED6144" w:rsidRDefault="00DC683E" w:rsidP="009364D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DC683E" w:rsidRPr="00ED6144" w14:paraId="49F171FC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6B7CB970" w14:textId="77777777" w:rsidR="00DC683E" w:rsidRPr="00ED6144" w:rsidRDefault="00DC683E" w:rsidP="00C06F47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AE2EEC2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5EEE3FB2" w14:textId="20B9C311" w:rsidR="00DC683E" w:rsidRPr="00ED6144" w:rsidRDefault="00DC683E" w:rsidP="00C06F47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19. Осуществляет контроль над реализацией комплекса мероприятий по готовности МО к приему пораженных в ЧС.</w:t>
            </w:r>
          </w:p>
        </w:tc>
        <w:tc>
          <w:tcPr>
            <w:tcW w:w="2151" w:type="dxa"/>
            <w:vMerge/>
          </w:tcPr>
          <w:p w14:paraId="750E8AD8" w14:textId="77777777" w:rsidR="00DC683E" w:rsidRPr="00ED6144" w:rsidRDefault="00DC683E" w:rsidP="00C06F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C683E" w:rsidRPr="00ED6144" w14:paraId="58651ED7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2C5BB170" w14:textId="77777777" w:rsidR="00DC683E" w:rsidRPr="00ED6144" w:rsidRDefault="00DC683E" w:rsidP="00C06F47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4B2E2CA" w14:textId="77777777" w:rsidR="00DC683E" w:rsidRPr="00ED6144" w:rsidRDefault="00DC683E" w:rsidP="00C06F47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45D3504" w14:textId="37C5E0B4" w:rsidR="00DC683E" w:rsidRPr="00ED6144" w:rsidRDefault="00DC683E" w:rsidP="00576E57">
            <w:pPr>
              <w:pStyle w:val="ae"/>
              <w:numPr>
                <w:ilvl w:val="0"/>
                <w:numId w:val="26"/>
              </w:numPr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Мероприятия при поступлении пораженных из зоны ЧС:</w:t>
            </w:r>
          </w:p>
          <w:p w14:paraId="46C7A6A8" w14:textId="6082A84A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организация и контроль приема пораженных, проведения медицинской сортировки, оказания необходимой медицинской помощи;</w:t>
            </w:r>
          </w:p>
          <w:p w14:paraId="74514A74" w14:textId="1588BDD7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организация дозиметрического контроля и санитарной обработки бригад СМП, дезактивации санитарного транспорта (при необходимости);</w:t>
            </w:r>
          </w:p>
          <w:p w14:paraId="6DA232A8" w14:textId="5C7A4E46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подготовка отделения (палат) к размещению пораженных, которым невозможно провести дезактивацию (покрытие полиэтиленовой пленкой коридоров, операционных (при необходимости);</w:t>
            </w:r>
          </w:p>
          <w:p w14:paraId="027E543E" w14:textId="03BCDA5F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обеспечивает медицинских работников СИЗ (при необходимости);</w:t>
            </w:r>
          </w:p>
          <w:p w14:paraId="43726FB7" w14:textId="4927DF8B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организует передачу оперативной информации в ТЦМК,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Департамент здравоохранения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1834AB3C" w14:textId="315F3214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организует оформление медицинской документации, формирование списков пораженных, в том числе умерших, представление их в ТЦМК и в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</w:t>
            </w:r>
            <w:r w:rsidR="00DD4E73">
              <w:rPr>
                <w:rStyle w:val="af9"/>
                <w:rFonts w:ascii="PT Astra Serif" w:hAnsi="PT Astra Serif"/>
                <w:sz w:val="24"/>
                <w:szCs w:val="24"/>
              </w:rPr>
              <w:t xml:space="preserve">ртамент здравоохранения Томской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области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и в иные уполномоченные структуры;</w:t>
            </w:r>
          </w:p>
          <w:p w14:paraId="3799C88E" w14:textId="1FF7A762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при необходимости организует через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Департамент здравоохранения Томской области и</w:t>
            </w:r>
            <w:r w:rsidR="00DD4E73">
              <w:rPr>
                <w:rStyle w:val="af9"/>
                <w:rFonts w:ascii="PT Astra Serif" w:hAnsi="PT Astra Serif"/>
                <w:sz w:val="24"/>
                <w:szCs w:val="24"/>
              </w:rPr>
              <w:t xml:space="preserve">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ТЦМК привлечение медицинских специалистов для оказания психолого-психиатрической помощи обратившимся и госпитализированным пораженным и их близким;</w:t>
            </w:r>
          </w:p>
          <w:p w14:paraId="21AFCC6D" w14:textId="0CDE2EB8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контролирует соблюдение порядков оказания медицинской помощи госпитализированным пораженным;</w:t>
            </w:r>
          </w:p>
          <w:p w14:paraId="70422718" w14:textId="19AF2C4A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при необходимости организует межбольничную медицинскую эвакуацию пораженных в профильные МО;</w:t>
            </w:r>
          </w:p>
          <w:p w14:paraId="34E2B815" w14:textId="56D7AFE5" w:rsidR="00DC683E" w:rsidRPr="00ED6144" w:rsidRDefault="00DC683E" w:rsidP="00576E57">
            <w:pPr>
              <w:pStyle w:val="ae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совместно с Департамент здравоохранения Томской области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круглосуточную телефонную «горячую линию» для обращения родных и близких пораженных;</w:t>
            </w:r>
          </w:p>
          <w:p w14:paraId="45FF4335" w14:textId="77777777" w:rsidR="00DC683E" w:rsidRPr="00ED6144" w:rsidRDefault="00DC683E" w:rsidP="00317044">
            <w:pPr>
              <w:pStyle w:val="afa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организует осуществление контроля качества оказанной медицинской помощи госпитализированным пораженным; мониторинга их состояния и предоставление соответствующей информации в ТЦМК до момента выписки пораженных из стационара;</w:t>
            </w:r>
          </w:p>
          <w:p w14:paraId="48F3A25F" w14:textId="0B791AB7" w:rsidR="00DC683E" w:rsidRPr="00ED6144" w:rsidRDefault="00DC683E" w:rsidP="00474A6B">
            <w:pPr>
              <w:pStyle w:val="afa"/>
              <w:numPr>
                <w:ilvl w:val="0"/>
                <w:numId w:val="33"/>
              </w:numPr>
              <w:tabs>
                <w:tab w:val="left" w:pos="139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выясняет инфор</w:t>
            </w:r>
            <w:r w:rsidR="00DD4E73">
              <w:rPr>
                <w:rStyle w:val="af9"/>
                <w:rFonts w:ascii="PT Astra Serif" w:hAnsi="PT Astra Serif"/>
                <w:sz w:val="24"/>
                <w:szCs w:val="24"/>
              </w:rPr>
              <w:t xml:space="preserve">мацию о родственниках и близких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пораженных в ЧС и докладывает в ТЦМК и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Департамент здравоохранения Томской области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для организации им психолого-психиатрической помощи;</w:t>
            </w:r>
          </w:p>
          <w:p w14:paraId="45A8F9F1" w14:textId="77777777" w:rsidR="00DC683E" w:rsidRPr="00ED6144" w:rsidRDefault="00DC683E" w:rsidP="00C63F05">
            <w:pPr>
              <w:pStyle w:val="afa"/>
              <w:numPr>
                <w:ilvl w:val="0"/>
                <w:numId w:val="33"/>
              </w:numPr>
              <w:tabs>
                <w:tab w:val="left" w:pos="139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контролирует обеспечение пораженных препаратами компонентов крови;</w:t>
            </w:r>
          </w:p>
          <w:p w14:paraId="7E896DCF" w14:textId="0F4C7377" w:rsidR="00DC683E" w:rsidRPr="00ED6144" w:rsidRDefault="00DC683E" w:rsidP="00C63F05">
            <w:pPr>
              <w:pStyle w:val="afa"/>
              <w:numPr>
                <w:ilvl w:val="0"/>
                <w:numId w:val="33"/>
              </w:numPr>
              <w:tabs>
                <w:tab w:val="left" w:pos="139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при необходимости, организует привлечение на консультац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ию врачей-специалистов отделения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экстренной консультативной медицинской помощи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ОГАУЗ «ТОКБ»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многопрофильных больниц, а также специалистов ведущих региональных и федеральных МО, в том числе посредством дистанционных телемедицинских технологий (головной МО федерального уровня при радиационных поражениях является ФГБУ «Государственный научный центр Российской Федерации - Федеральный медицинский биофизический центр им. А.И. Бурназяна» ФМБА России);</w:t>
            </w:r>
          </w:p>
          <w:p w14:paraId="7946A78A" w14:textId="77777777" w:rsidR="00DC683E" w:rsidRPr="00ED6144" w:rsidRDefault="00DC683E" w:rsidP="00C63F05">
            <w:pPr>
              <w:pStyle w:val="afa"/>
              <w:numPr>
                <w:ilvl w:val="0"/>
                <w:numId w:val="33"/>
              </w:numPr>
              <w:tabs>
                <w:tab w:val="left" w:pos="139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осуществляет контроль над проведением ТМК пораженным в ЧС;</w:t>
            </w:r>
          </w:p>
          <w:p w14:paraId="26965764" w14:textId="36774184" w:rsidR="00DC683E" w:rsidRPr="00ED6144" w:rsidRDefault="00DC683E" w:rsidP="00474A6B">
            <w:pPr>
              <w:pStyle w:val="afa"/>
              <w:numPr>
                <w:ilvl w:val="0"/>
                <w:numId w:val="33"/>
              </w:numPr>
              <w:tabs>
                <w:tab w:val="left" w:pos="139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при необходимости, по согласованию с ТЦМК и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Департамент здравоохранения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, организует проведение межбольничной эвакуации пораженных в ЧС в МО более высокого уровня для оказания медицинской помощи (профильные МО регионального и федерального уровн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я), силами бригад СМП и санитарной авиации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;</w:t>
            </w:r>
          </w:p>
          <w:p w14:paraId="6DB335B3" w14:textId="226EE160" w:rsidR="00DC683E" w:rsidRPr="00ED6144" w:rsidRDefault="00474A6B" w:rsidP="00C63F05">
            <w:pPr>
              <w:pStyle w:val="ae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- </w:t>
            </w:r>
            <w:r w:rsidR="00DC683E" w:rsidRPr="00ED6144">
              <w:rPr>
                <w:rStyle w:val="af9"/>
                <w:rFonts w:ascii="PT Astra Serif" w:hAnsi="PT Astra Serif"/>
                <w:sz w:val="24"/>
                <w:szCs w:val="24"/>
              </w:rPr>
              <w:t>определяет дополнительную потребность во врачах-специалистах (радиологи, радиотерапевты, анестезиологи-реаниматологи, гематологи, психиатры и др.), в лекарственных препаратах, медицинских изделиях, ином медицинском и техническом имуществе, необходимом для продолжения работы МО в режиме ЧС.</w:t>
            </w:r>
          </w:p>
        </w:tc>
        <w:tc>
          <w:tcPr>
            <w:tcW w:w="2151" w:type="dxa"/>
          </w:tcPr>
          <w:p w14:paraId="0F1FF776" w14:textId="11956A09" w:rsidR="00DC683E" w:rsidRPr="00ED6144" w:rsidRDefault="00A831CE" w:rsidP="00C06F47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При поступлении пораженных из зоны</w:t>
            </w:r>
          </w:p>
        </w:tc>
      </w:tr>
      <w:tr w:rsidR="00DC683E" w:rsidRPr="00ED6144" w14:paraId="0ADDE23B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6651F99A" w14:textId="77777777" w:rsidR="00DC683E" w:rsidRPr="00ED6144" w:rsidRDefault="00DC683E" w:rsidP="00AE006F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1E168ED" w14:textId="77777777" w:rsidR="00DC683E" w:rsidRPr="00ED6144" w:rsidRDefault="00DC683E" w:rsidP="00AE006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45023945" w14:textId="77777777" w:rsidR="00DC683E" w:rsidRPr="00ED6144" w:rsidRDefault="00DC683E" w:rsidP="00474A6B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21. Подготавливает отчет о ликвидации медико-санитарных последствий ЧС и представляет его руководителю ТЦМК и в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>Департамент здравоохранения Томской области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.</w:t>
            </w:r>
          </w:p>
          <w:p w14:paraId="6F834016" w14:textId="535A29CB" w:rsidR="00474A6B" w:rsidRPr="00ED6144" w:rsidRDefault="00474A6B" w:rsidP="00474A6B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</w:tcPr>
          <w:p w14:paraId="193E6CBA" w14:textId="2E79B6E0" w:rsidR="00DC683E" w:rsidRPr="00ED6144" w:rsidRDefault="00DC683E" w:rsidP="00AE006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 завершении ЧС в течение 24-х часов</w:t>
            </w:r>
          </w:p>
        </w:tc>
      </w:tr>
      <w:tr w:rsidR="00DC683E" w:rsidRPr="00ED6144" w14:paraId="6E83A021" w14:textId="77777777" w:rsidTr="002604FD">
        <w:trPr>
          <w:trHeight w:val="326"/>
        </w:trPr>
        <w:tc>
          <w:tcPr>
            <w:tcW w:w="540" w:type="dxa"/>
            <w:vMerge/>
            <w:shd w:val="clear" w:color="auto" w:fill="auto"/>
          </w:tcPr>
          <w:p w14:paraId="4088EA9C" w14:textId="77777777" w:rsidR="00DC683E" w:rsidRPr="00ED6144" w:rsidRDefault="00DC683E" w:rsidP="00AE006F">
            <w:pPr>
              <w:ind w:left="36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F9D3BC3" w14:textId="77777777" w:rsidR="00DC683E" w:rsidRPr="00ED6144" w:rsidRDefault="00DC683E" w:rsidP="00AE006F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2E0A808E" w14:textId="3DDB3A06" w:rsidR="00DC683E" w:rsidRPr="00ED6144" w:rsidRDefault="00DC683E" w:rsidP="00474A6B">
            <w:pPr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22. По согласованию с </w:t>
            </w:r>
            <w:r w:rsidR="00474A6B"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Департамент здравоохранения Томской области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взаимодействие со СМИ.</w:t>
            </w:r>
          </w:p>
        </w:tc>
        <w:tc>
          <w:tcPr>
            <w:tcW w:w="2151" w:type="dxa"/>
          </w:tcPr>
          <w:p w14:paraId="63F2A3D2" w14:textId="7F942DBD" w:rsidR="00DC683E" w:rsidRPr="00ED6144" w:rsidRDefault="00DC683E" w:rsidP="00AE006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 согласованию</w:t>
            </w:r>
          </w:p>
        </w:tc>
      </w:tr>
      <w:tr w:rsidR="00CB3630" w:rsidRPr="00ED6144" w14:paraId="0CD64CCF" w14:textId="77777777" w:rsidTr="008B1504">
        <w:trPr>
          <w:trHeight w:val="274"/>
        </w:trPr>
        <w:tc>
          <w:tcPr>
            <w:tcW w:w="540" w:type="dxa"/>
          </w:tcPr>
          <w:p w14:paraId="2CB28119" w14:textId="1F8CD8A4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2403" w:type="dxa"/>
          </w:tcPr>
          <w:p w14:paraId="570F6583" w14:textId="688A7A4C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Руководитель ОГАУЗ «ТОКБ» отделения экстренной консультативной скорой медицинской помощи (санитарной авиации)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9615" w:type="dxa"/>
          </w:tcPr>
          <w:p w14:paraId="2382A362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При необходимости организует:</w:t>
            </w:r>
          </w:p>
          <w:p w14:paraId="65C29E0C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оповещение и сбор профильных специалистов в рабочее и нерабочее время в соответствии с регламентом;</w:t>
            </w:r>
          </w:p>
          <w:p w14:paraId="76361C15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проведение МЭ пострадавших из зоны ЧС на авиационном и/или автомобильном транспорте;</w:t>
            </w:r>
          </w:p>
          <w:p w14:paraId="14E036C9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проведение межбольничной МЭ пострадавших в состоянии тяжелой степени тяжести в МО Томской области, с учетом принципов маршрутизации;</w:t>
            </w:r>
          </w:p>
          <w:p w14:paraId="78A278E2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-проведение пострадавшим в ЧС ТМК; </w:t>
            </w:r>
          </w:p>
          <w:p w14:paraId="0C047B54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-проведение пострадавшим в ЧС очных консультаций с выездом специалистов в МО Томской области;</w:t>
            </w:r>
          </w:p>
          <w:p w14:paraId="22FBF77F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проведение межбольничной МЭ пострадавших в состоянии тяжелой степени тяжести в МО за пределы субъекта РФ, с учетом особенностей медико-тактической обстановки;</w:t>
            </w:r>
          </w:p>
          <w:p w14:paraId="37527C88" w14:textId="1834CA46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направление профильных специалистов отделения ЭКСМП в МО, участвующие в ликвидации медико-санитарных последствий ЧС;</w:t>
            </w:r>
          </w:p>
          <w:p w14:paraId="04B62CBC" w14:textId="72804C7D" w:rsidR="00CB3630" w:rsidRPr="00ED6144" w:rsidRDefault="00CB3630" w:rsidP="00CB3630">
            <w:pPr>
              <w:pStyle w:val="afa"/>
              <w:jc w:val="both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доставку необходимых медицинских грузов и др. поручения.</w:t>
            </w:r>
          </w:p>
        </w:tc>
        <w:tc>
          <w:tcPr>
            <w:tcW w:w="2151" w:type="dxa"/>
          </w:tcPr>
          <w:p w14:paraId="3F034482" w14:textId="77777777" w:rsidR="00CB3630" w:rsidRPr="00ED6144" w:rsidRDefault="00CB3630" w:rsidP="00CB363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7B67F4AF" w14:textId="77777777" w:rsidR="00CB3630" w:rsidRPr="00ED6144" w:rsidRDefault="00CB3630" w:rsidP="00CB363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По распоряжению руководителя СМК Томской области</w:t>
            </w:r>
          </w:p>
          <w:p w14:paraId="5BDEC91D" w14:textId="5E22C606" w:rsidR="00CB3630" w:rsidRPr="00ED6144" w:rsidRDefault="00CB3630" w:rsidP="00CB3630">
            <w:pPr>
              <w:pStyle w:val="afa"/>
              <w:spacing w:line="254" w:lineRule="auto"/>
              <w:jc w:val="center"/>
              <w:rPr>
                <w:rStyle w:val="af9"/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И по запросу от руководителя МО оказывающей медицинскую помощь пострадавшим в ЧС</w:t>
            </w:r>
          </w:p>
        </w:tc>
      </w:tr>
      <w:tr w:rsidR="00CB3630" w:rsidRPr="00ED6144" w14:paraId="099602C9" w14:textId="77777777" w:rsidTr="002604FD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14:paraId="2B6862AD" w14:textId="6D958D6C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5E9E5047" w14:textId="130B91E1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Руководитель 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(заместитель) ОГБУЗ «Томская клиническая психиатрическая больница» </w:t>
            </w:r>
          </w:p>
        </w:tc>
        <w:tc>
          <w:tcPr>
            <w:tcW w:w="9615" w:type="dxa"/>
            <w:shd w:val="clear" w:color="auto" w:fill="auto"/>
            <w:vAlign w:val="bottom"/>
          </w:tcPr>
          <w:p w14:paraId="71FC1F33" w14:textId="77777777" w:rsidR="00CB3630" w:rsidRPr="00ED6144" w:rsidRDefault="00CB3630" w:rsidP="00CB3630">
            <w:pPr>
              <w:pStyle w:val="afa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 xml:space="preserve">Психолого-психиатрическая помощь пораженным, родственникам и близким пораженных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и погибших в ЧС в догоспитальном этапе не оказывается.</w:t>
            </w:r>
          </w:p>
          <w:p w14:paraId="7A7A8DEE" w14:textId="7045D598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Психолого-психиатрическая помощь оказывается в МО, в которые госпитализированы пораженные, в местах обращения родственников и близких погибших в ЧС и амбулаторно по месту жительства или нахождения.</w:t>
            </w:r>
          </w:p>
        </w:tc>
        <w:tc>
          <w:tcPr>
            <w:tcW w:w="2151" w:type="dxa"/>
            <w:vMerge w:val="restart"/>
          </w:tcPr>
          <w:p w14:paraId="65C4541A" w14:textId="6B2D4F1A" w:rsidR="00CB3630" w:rsidRPr="00ED6144" w:rsidRDefault="00CB3630" w:rsidP="00CB3630">
            <w:pPr>
              <w:pStyle w:val="afa"/>
              <w:spacing w:line="254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lastRenderedPageBreak/>
              <w:t>Ч+30 мин.</w:t>
            </w:r>
          </w:p>
          <w:p w14:paraId="4AA3D101" w14:textId="37DB52F2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(при необходимости)</w:t>
            </w:r>
          </w:p>
        </w:tc>
      </w:tr>
      <w:tr w:rsidR="00CB3630" w:rsidRPr="00ED6144" w14:paraId="37BE0333" w14:textId="77777777" w:rsidTr="0055688E">
        <w:trPr>
          <w:trHeight w:val="551"/>
        </w:trPr>
        <w:tc>
          <w:tcPr>
            <w:tcW w:w="540" w:type="dxa"/>
            <w:vMerge/>
            <w:shd w:val="clear" w:color="auto" w:fill="auto"/>
          </w:tcPr>
          <w:p w14:paraId="5AF59051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9AE4F37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F21B803" w14:textId="461CB80C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1. При получении информации о ЧС определяет количество специалистов и распределяет их для работы в МО и местах обращения родственников и близких погибших в ЧС.</w:t>
            </w:r>
          </w:p>
        </w:tc>
        <w:tc>
          <w:tcPr>
            <w:tcW w:w="2151" w:type="dxa"/>
            <w:vMerge/>
          </w:tcPr>
          <w:p w14:paraId="5B9D2C6C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37EE12EF" w14:textId="77777777" w:rsidTr="0055688E">
        <w:trPr>
          <w:trHeight w:val="280"/>
        </w:trPr>
        <w:tc>
          <w:tcPr>
            <w:tcW w:w="540" w:type="dxa"/>
            <w:vMerge/>
            <w:shd w:val="clear" w:color="auto" w:fill="auto"/>
          </w:tcPr>
          <w:p w14:paraId="0F8D9ED0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7123886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10F57E7" w14:textId="56CD88F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2. Уточняет в ТЦМК полученную информацию о ЧС, а также о МО, числе пораженных, родственниках и близких пораженных и погибших в ЧС.</w:t>
            </w:r>
          </w:p>
        </w:tc>
        <w:tc>
          <w:tcPr>
            <w:tcW w:w="2151" w:type="dxa"/>
            <w:vMerge/>
          </w:tcPr>
          <w:p w14:paraId="64AC0FFC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5CA8B77A" w14:textId="77777777" w:rsidTr="0055688E">
        <w:trPr>
          <w:trHeight w:val="563"/>
        </w:trPr>
        <w:tc>
          <w:tcPr>
            <w:tcW w:w="540" w:type="dxa"/>
            <w:vMerge/>
            <w:shd w:val="clear" w:color="auto" w:fill="auto"/>
          </w:tcPr>
          <w:p w14:paraId="4359333D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00F91E3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05C8C6F" w14:textId="260D2994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3. Организует оповещение и сбор работников МО в рабочее и нерабочее время.</w:t>
            </w:r>
          </w:p>
        </w:tc>
        <w:tc>
          <w:tcPr>
            <w:tcW w:w="2151" w:type="dxa"/>
            <w:vMerge/>
          </w:tcPr>
          <w:p w14:paraId="79841F11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35DF85D9" w14:textId="77777777" w:rsidTr="0055688E">
        <w:trPr>
          <w:trHeight w:val="563"/>
        </w:trPr>
        <w:tc>
          <w:tcPr>
            <w:tcW w:w="540" w:type="dxa"/>
            <w:vMerge/>
            <w:shd w:val="clear" w:color="auto" w:fill="auto"/>
          </w:tcPr>
          <w:p w14:paraId="5694EF02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AA202DC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4547CC7" w14:textId="6200DA2C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4. Направляет медицинских работников на объекты для оказания психолого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softHyphen/>
              <w:t>психиатрической помощи пораженным, родственникам пораженных и погибших.</w:t>
            </w:r>
          </w:p>
        </w:tc>
        <w:tc>
          <w:tcPr>
            <w:tcW w:w="2151" w:type="dxa"/>
            <w:vMerge/>
          </w:tcPr>
          <w:p w14:paraId="5843A360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46503F60" w14:textId="77777777" w:rsidTr="001C653E">
        <w:trPr>
          <w:trHeight w:val="788"/>
        </w:trPr>
        <w:tc>
          <w:tcPr>
            <w:tcW w:w="540" w:type="dxa"/>
            <w:vMerge/>
            <w:shd w:val="clear" w:color="auto" w:fill="auto"/>
          </w:tcPr>
          <w:p w14:paraId="4F93A58D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E42F11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9278AD2" w14:textId="7C160A75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Установленным порядком докладывает сводную информацию за определенный период о проведенных мероприятиях по оказанию психолого-психиатрической помощи пораженным в ЧС, родственникам пораженных и погибших в ТЦМК и Департамент здравоохранения Томской области.</w:t>
            </w:r>
          </w:p>
        </w:tc>
        <w:tc>
          <w:tcPr>
            <w:tcW w:w="2151" w:type="dxa"/>
          </w:tcPr>
          <w:p w14:paraId="7414355E" w14:textId="52F861B4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59F8E98E" w14:textId="77777777" w:rsidTr="001C653E">
        <w:trPr>
          <w:trHeight w:val="690"/>
        </w:trPr>
        <w:tc>
          <w:tcPr>
            <w:tcW w:w="540" w:type="dxa"/>
            <w:vMerge w:val="restart"/>
            <w:shd w:val="clear" w:color="auto" w:fill="auto"/>
          </w:tcPr>
          <w:p w14:paraId="08B8328E" w14:textId="17CF5848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664BB073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1D7820DE" w14:textId="4270391C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>Руководитель (заместитель) ОГБУЗ «Бюро судебно-медицинской экспертизы Томской области"</w:t>
            </w:r>
          </w:p>
        </w:tc>
        <w:tc>
          <w:tcPr>
            <w:tcW w:w="9615" w:type="dxa"/>
            <w:shd w:val="clear" w:color="auto" w:fill="auto"/>
          </w:tcPr>
          <w:p w14:paraId="2491AFBB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1. При получении информации о ЧС с учетом План-задания, организует проведение мероприятий по подготовке МО к работе в условиях ЧС, вводит в действие План действий МО при ЧС, осуществляет его актуализацию с учетом обстоятельств конкретной ЧС. </w:t>
            </w:r>
          </w:p>
        </w:tc>
        <w:tc>
          <w:tcPr>
            <w:tcW w:w="2151" w:type="dxa"/>
            <w:vMerge w:val="restart"/>
          </w:tcPr>
          <w:p w14:paraId="040F4C90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Ч+30 мин</w:t>
            </w:r>
          </w:p>
        </w:tc>
      </w:tr>
      <w:tr w:rsidR="00CB3630" w:rsidRPr="00ED6144" w14:paraId="541D4ECF" w14:textId="77777777" w:rsidTr="001C653E">
        <w:trPr>
          <w:trHeight w:val="497"/>
        </w:trPr>
        <w:tc>
          <w:tcPr>
            <w:tcW w:w="540" w:type="dxa"/>
            <w:vMerge/>
            <w:shd w:val="clear" w:color="auto" w:fill="auto"/>
          </w:tcPr>
          <w:p w14:paraId="3D24E419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B4F620E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F719E29" w14:textId="4522E0A4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2. Уточняет в ТЦМК/ССМП полученную информацию о ЧС, а также о числе погибших и пострадавших, характере, профиле и тяжести поражения,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 необходимых мероприятиях по защите персонала, работающего с телами погибших</w:t>
            </w:r>
            <w:r w:rsidRPr="00ED614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151" w:type="dxa"/>
            <w:vMerge/>
          </w:tcPr>
          <w:p w14:paraId="04CD5407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67B225DC" w14:textId="77777777" w:rsidTr="002604FD">
        <w:trPr>
          <w:trHeight w:val="497"/>
        </w:trPr>
        <w:tc>
          <w:tcPr>
            <w:tcW w:w="540" w:type="dxa"/>
            <w:vMerge/>
            <w:shd w:val="clear" w:color="auto" w:fill="auto"/>
          </w:tcPr>
          <w:p w14:paraId="06192FC6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F4A837E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38A333F8" w14:textId="5DD46AAF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3. Выясняет информацию о родственниках и близких погибших в ЧС и докладывает информацию в ТЦМК и в орган государственной власти субъекта Российской Федерации в сфере охраны здоровья граждан для организации им судебно- медицинской экспертизы.</w:t>
            </w:r>
          </w:p>
        </w:tc>
        <w:tc>
          <w:tcPr>
            <w:tcW w:w="2151" w:type="dxa"/>
          </w:tcPr>
          <w:p w14:paraId="680D7799" w14:textId="1C829F5E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Ч+180 мин.</w:t>
            </w:r>
          </w:p>
        </w:tc>
      </w:tr>
      <w:tr w:rsidR="00CB3630" w:rsidRPr="00ED6144" w14:paraId="16C74437" w14:textId="77777777" w:rsidTr="002604FD">
        <w:trPr>
          <w:trHeight w:val="497"/>
        </w:trPr>
        <w:tc>
          <w:tcPr>
            <w:tcW w:w="540" w:type="dxa"/>
            <w:vMerge/>
            <w:shd w:val="clear" w:color="auto" w:fill="auto"/>
          </w:tcPr>
          <w:p w14:paraId="6D4921BC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9A00DDA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vAlign w:val="bottom"/>
          </w:tcPr>
          <w:p w14:paraId="7C40350A" w14:textId="7AFDBFC2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4. Установленным порядком докладывает о проведенных мероприятиях по оказанию судебно-медицинской экспертизы пострадавшим и погибшим в ЧС в ТЦМК и Департамент здравоохранения Томской области.</w:t>
            </w:r>
          </w:p>
        </w:tc>
        <w:tc>
          <w:tcPr>
            <w:tcW w:w="2151" w:type="dxa"/>
          </w:tcPr>
          <w:p w14:paraId="463FC076" w14:textId="0B20B529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69953659" w14:textId="77777777" w:rsidTr="00B80169">
        <w:trPr>
          <w:trHeight w:val="497"/>
        </w:trPr>
        <w:tc>
          <w:tcPr>
            <w:tcW w:w="540" w:type="dxa"/>
            <w:vMerge/>
            <w:shd w:val="clear" w:color="auto" w:fill="auto"/>
          </w:tcPr>
          <w:p w14:paraId="0DF6C387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EB7C239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7AA2D6AD" w14:textId="5B9ECDD4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5. Организует оповещение и сбор работников МО в рабочее и нерабочее время.</w:t>
            </w:r>
          </w:p>
        </w:tc>
        <w:tc>
          <w:tcPr>
            <w:tcW w:w="2151" w:type="dxa"/>
            <w:vMerge w:val="restart"/>
          </w:tcPr>
          <w:p w14:paraId="5412A01C" w14:textId="764B30A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CB3630" w:rsidRPr="00ED6144" w14:paraId="5CF1F8DF" w14:textId="77777777" w:rsidTr="00B80169">
        <w:trPr>
          <w:trHeight w:val="651"/>
        </w:trPr>
        <w:tc>
          <w:tcPr>
            <w:tcW w:w="540" w:type="dxa"/>
            <w:vMerge/>
            <w:shd w:val="clear" w:color="auto" w:fill="auto"/>
          </w:tcPr>
          <w:p w14:paraId="1C52EEEB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4A4672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215ABA5" w14:textId="1881BC2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6. В соответствии с План-заданием, организует работу для оказания судебно- медицинской экспертизу по пораженным и погибшим.</w:t>
            </w:r>
          </w:p>
        </w:tc>
        <w:tc>
          <w:tcPr>
            <w:tcW w:w="2151" w:type="dxa"/>
            <w:vMerge/>
          </w:tcPr>
          <w:p w14:paraId="34668B12" w14:textId="087B75A8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4C619F13" w14:textId="77777777" w:rsidTr="001C653E">
        <w:trPr>
          <w:trHeight w:val="711"/>
        </w:trPr>
        <w:tc>
          <w:tcPr>
            <w:tcW w:w="540" w:type="dxa"/>
            <w:vMerge w:val="restart"/>
            <w:shd w:val="clear" w:color="auto" w:fill="auto"/>
          </w:tcPr>
          <w:p w14:paraId="0067D316" w14:textId="02ABBA93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0BFD91DD" w14:textId="1B5095C6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Руководитель (заместитель) </w:t>
            </w:r>
            <w:r w:rsidRPr="00ED6144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ОГБУЗ «Томский региональный центр</w:t>
            </w:r>
          </w:p>
          <w:p w14:paraId="2A19AAE4" w14:textId="35D01E9C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 крови»</w:t>
            </w:r>
          </w:p>
        </w:tc>
        <w:tc>
          <w:tcPr>
            <w:tcW w:w="9615" w:type="dxa"/>
            <w:shd w:val="clear" w:color="auto" w:fill="auto"/>
          </w:tcPr>
          <w:p w14:paraId="35BDB3A3" w14:textId="5C179ECD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1. При получении информации о ЧС организует проведение мероприятий по подготовке МО к работе в условиях ЧС, вводит в действие План действий МО при ЧС.</w:t>
            </w:r>
          </w:p>
        </w:tc>
        <w:tc>
          <w:tcPr>
            <w:tcW w:w="2151" w:type="dxa"/>
            <w:vMerge w:val="restart"/>
          </w:tcPr>
          <w:p w14:paraId="49A14F07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Ч+30 мин</w:t>
            </w:r>
          </w:p>
        </w:tc>
      </w:tr>
      <w:tr w:rsidR="00CB3630" w:rsidRPr="00ED6144" w14:paraId="6152C99E" w14:textId="77777777" w:rsidTr="001C653E">
        <w:trPr>
          <w:trHeight w:val="566"/>
        </w:trPr>
        <w:tc>
          <w:tcPr>
            <w:tcW w:w="540" w:type="dxa"/>
            <w:vMerge/>
            <w:shd w:val="clear" w:color="auto" w:fill="auto"/>
          </w:tcPr>
          <w:p w14:paraId="58208C72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3B8C482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25799ED" w14:textId="21045B11" w:rsidR="00CB3630" w:rsidRPr="00ED6144" w:rsidRDefault="00CB3630" w:rsidP="00CB3630">
            <w:pPr>
              <w:pStyle w:val="ad"/>
              <w:numPr>
                <w:ilvl w:val="0"/>
                <w:numId w:val="14"/>
              </w:numPr>
              <w:ind w:left="0" w:hanging="1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Уточняет в ТЦМК полученную информацию о ЧС, а также о числе пораженных, характере, профиле и тяжести поражения.</w:t>
            </w:r>
          </w:p>
        </w:tc>
        <w:tc>
          <w:tcPr>
            <w:tcW w:w="2151" w:type="dxa"/>
            <w:vMerge/>
          </w:tcPr>
          <w:p w14:paraId="45B8E5C0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6FEEB603" w14:textId="77777777" w:rsidTr="001C653E">
        <w:trPr>
          <w:trHeight w:val="566"/>
        </w:trPr>
        <w:tc>
          <w:tcPr>
            <w:tcW w:w="540" w:type="dxa"/>
            <w:vMerge/>
            <w:shd w:val="clear" w:color="auto" w:fill="auto"/>
          </w:tcPr>
          <w:p w14:paraId="19243C62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E2D3A8B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82BB027" w14:textId="6F24AAD8" w:rsidR="00CB3630" w:rsidRPr="00ED6144" w:rsidRDefault="00CB3630" w:rsidP="00CB3630">
            <w:pPr>
              <w:pStyle w:val="ad"/>
              <w:numPr>
                <w:ilvl w:val="0"/>
                <w:numId w:val="14"/>
              </w:numPr>
              <w:ind w:left="0" w:hanging="1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В соответствии с План-заданием, организует работу по оказанию медицинской помощи пораженных по профилю «трансфузиология», уточняет достаточность запасов компонентов и препаратов крови в МО, оказывающих медицинскую помощь пораженным в ЧС, при необходимости организует их доставку.</w:t>
            </w:r>
          </w:p>
        </w:tc>
        <w:tc>
          <w:tcPr>
            <w:tcW w:w="2151" w:type="dxa"/>
            <w:vMerge/>
          </w:tcPr>
          <w:p w14:paraId="4F1190D9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18B1A680" w14:textId="77777777" w:rsidTr="001C653E">
        <w:trPr>
          <w:trHeight w:val="310"/>
        </w:trPr>
        <w:tc>
          <w:tcPr>
            <w:tcW w:w="540" w:type="dxa"/>
            <w:vMerge/>
            <w:shd w:val="clear" w:color="auto" w:fill="auto"/>
          </w:tcPr>
          <w:p w14:paraId="400DAE8E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7EE5699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606C7D6" w14:textId="5CF58CA2" w:rsidR="00CB3630" w:rsidRPr="00ED6144" w:rsidRDefault="00CB3630" w:rsidP="00CB3630">
            <w:pPr>
              <w:pStyle w:val="afa"/>
              <w:numPr>
                <w:ilvl w:val="0"/>
                <w:numId w:val="14"/>
              </w:numPr>
              <w:tabs>
                <w:tab w:val="left" w:pos="264"/>
                <w:tab w:val="left" w:pos="9386"/>
              </w:tabs>
              <w:ind w:hanging="657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Установленным порядком докладывает о проведенных мероприятиях по оказанию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ab/>
            </w:r>
          </w:p>
          <w:p w14:paraId="3D7D23B1" w14:textId="587F0066" w:rsidR="00CB3630" w:rsidRPr="00ED6144" w:rsidRDefault="00CB3630" w:rsidP="00CB3630">
            <w:pPr>
              <w:pStyle w:val="afa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медицинской помощи по профилю «трансфузиология» пораженным в ЧС в ТЦМК и Департамент здравоохранения Томской области.</w:t>
            </w:r>
          </w:p>
        </w:tc>
        <w:tc>
          <w:tcPr>
            <w:tcW w:w="2151" w:type="dxa"/>
          </w:tcPr>
          <w:p w14:paraId="04CF1DAA" w14:textId="53210BAD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1CB2699A" w14:textId="77777777" w:rsidTr="00E1724C">
        <w:trPr>
          <w:trHeight w:val="358"/>
        </w:trPr>
        <w:tc>
          <w:tcPr>
            <w:tcW w:w="540" w:type="dxa"/>
            <w:vMerge/>
            <w:shd w:val="clear" w:color="auto" w:fill="auto"/>
          </w:tcPr>
          <w:p w14:paraId="633B0BEF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B45C66F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6EDA7EC4" w14:textId="22F1D58E" w:rsidR="00CB3630" w:rsidRPr="00ED6144" w:rsidRDefault="00CB3630" w:rsidP="00CB3630">
            <w:pPr>
              <w:pStyle w:val="ad"/>
              <w:numPr>
                <w:ilvl w:val="0"/>
                <w:numId w:val="14"/>
              </w:numPr>
              <w:tabs>
                <w:tab w:val="left" w:pos="2373"/>
              </w:tabs>
              <w:ind w:left="630" w:hanging="567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Организует оповещение и сбор работников МО в рабочее и нерабочее время.</w:t>
            </w:r>
          </w:p>
        </w:tc>
        <w:tc>
          <w:tcPr>
            <w:tcW w:w="2151" w:type="dxa"/>
            <w:vMerge w:val="restart"/>
          </w:tcPr>
          <w:p w14:paraId="4F3E1B84" w14:textId="5DDA8106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CB3630" w:rsidRPr="00ED6144" w14:paraId="08045DEC" w14:textId="77777777" w:rsidTr="001C653E">
        <w:trPr>
          <w:trHeight w:val="418"/>
        </w:trPr>
        <w:tc>
          <w:tcPr>
            <w:tcW w:w="540" w:type="dxa"/>
            <w:vMerge/>
            <w:shd w:val="clear" w:color="auto" w:fill="auto"/>
          </w:tcPr>
          <w:p w14:paraId="0389F9D6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F4245C1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C7AF41A" w14:textId="34EE89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 xml:space="preserve"> 6. Организует оповещение и сбор штаба по ЧС МО и руководящего состава МО.</w:t>
            </w:r>
          </w:p>
        </w:tc>
        <w:tc>
          <w:tcPr>
            <w:tcW w:w="2151" w:type="dxa"/>
            <w:vMerge/>
          </w:tcPr>
          <w:p w14:paraId="63F34E01" w14:textId="71E04BDC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08169130" w14:textId="77777777" w:rsidTr="001C653E">
        <w:trPr>
          <w:trHeight w:val="1137"/>
        </w:trPr>
        <w:tc>
          <w:tcPr>
            <w:tcW w:w="540" w:type="dxa"/>
            <w:vMerge w:val="restart"/>
            <w:shd w:val="clear" w:color="auto" w:fill="auto"/>
          </w:tcPr>
          <w:p w14:paraId="2A93ED3E" w14:textId="787A531C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2403" w:type="dxa"/>
            <w:vMerge w:val="restart"/>
            <w:shd w:val="clear" w:color="auto" w:fill="auto"/>
          </w:tcPr>
          <w:p w14:paraId="08013A72" w14:textId="00D3A0A8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sz w:val="24"/>
                <w:szCs w:val="24"/>
              </w:rPr>
              <w:t xml:space="preserve">Руководитель (ответственный заместитель)  Департамента здравоохранения Томской области — руководителя службы медицины катастроф Томской области </w:t>
            </w:r>
          </w:p>
          <w:p w14:paraId="322BCF80" w14:textId="4BF30780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5C44228" w14:textId="70682B9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1. Принимает первичную информацию о ЧС с уточнением:</w:t>
            </w:r>
          </w:p>
          <w:p w14:paraId="675D3F9B" w14:textId="357FFE69" w:rsidR="00CB3630" w:rsidRPr="00ED6144" w:rsidRDefault="00CB3630" w:rsidP="00CB3630">
            <w:pPr>
              <w:pStyle w:val="afa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от ТЦМК и Главного управления МЧС России по субъекту Российской Федерации, территориальных органов, находящихся в ведении Федерального медико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softHyphen/>
              <w:t>биологического агентства, Управления Роспотребнадзора по субъекту Российской Федерации степени радиационной опасности в месте необходимого оказания медицинской помощи пораженным, правилах работы с пораженными, имеющими поверхностное загрязнение радиоактивными веществами.</w:t>
            </w:r>
          </w:p>
          <w:p w14:paraId="652ADE82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времени и места возникновения ЧС;</w:t>
            </w:r>
          </w:p>
          <w:p w14:paraId="38A7033C" w14:textId="0A31AA8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вида и масштаба ЧС;</w:t>
            </w:r>
          </w:p>
          <w:p w14:paraId="2E688A30" w14:textId="481E729C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- задействованные медицинские силы и средства, привлеченные к ликвидации медико- санитарных последствий ЧС;</w:t>
            </w:r>
          </w:p>
          <w:p w14:paraId="7A33DEBF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ориентировочного числа пострадавших, нуждающихся в медицинской помощи, погибших, родственниках и близких пострадавших и погибших в ЧС.</w:t>
            </w:r>
          </w:p>
        </w:tc>
        <w:tc>
          <w:tcPr>
            <w:tcW w:w="2151" w:type="dxa"/>
            <w:vMerge w:val="restart"/>
          </w:tcPr>
          <w:p w14:paraId="32F5504E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Ч+5 мин</w:t>
            </w:r>
          </w:p>
        </w:tc>
      </w:tr>
      <w:tr w:rsidR="00CB3630" w:rsidRPr="00ED6144" w14:paraId="3B285FE4" w14:textId="77777777" w:rsidTr="001C653E">
        <w:trPr>
          <w:trHeight w:val="889"/>
        </w:trPr>
        <w:tc>
          <w:tcPr>
            <w:tcW w:w="540" w:type="dxa"/>
            <w:vMerge/>
            <w:shd w:val="clear" w:color="auto" w:fill="auto"/>
          </w:tcPr>
          <w:p w14:paraId="64CC9189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6F8305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A62CE26" w14:textId="2DFABD85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2. Уточняет информацию (через ТЦМК/ССМП), оценивает ситуацию. </w:t>
            </w: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Отдает распоряжение по реагированию на ЧС, привлечению сил и средств здравоохранения, направлению их в зону ЧС (по согласованию с ГУ МЧС России по Томкой области, ФМБА России, Роспотребнадзором). Определяет первоочередные мероприятия и отдает распоряжение по их выполнению.</w:t>
            </w:r>
          </w:p>
        </w:tc>
        <w:tc>
          <w:tcPr>
            <w:tcW w:w="2151" w:type="dxa"/>
            <w:vMerge/>
          </w:tcPr>
          <w:p w14:paraId="4B8B5428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77E7858E" w14:textId="77777777" w:rsidTr="001C653E">
        <w:trPr>
          <w:trHeight w:val="274"/>
        </w:trPr>
        <w:tc>
          <w:tcPr>
            <w:tcW w:w="540" w:type="dxa"/>
            <w:vMerge/>
            <w:shd w:val="clear" w:color="auto" w:fill="auto"/>
          </w:tcPr>
          <w:p w14:paraId="16F3941C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985A75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3770FAFD" w14:textId="6BD9A72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3. Вводит в действие План медико-санитарного обеспечения населения при ЧС Томской области.</w:t>
            </w:r>
          </w:p>
        </w:tc>
        <w:tc>
          <w:tcPr>
            <w:tcW w:w="2151" w:type="dxa"/>
          </w:tcPr>
          <w:p w14:paraId="04597B9A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Ч+10 мин</w:t>
            </w:r>
          </w:p>
        </w:tc>
      </w:tr>
      <w:tr w:rsidR="00CB3630" w:rsidRPr="00ED6144" w14:paraId="63B4B217" w14:textId="77777777" w:rsidTr="001C653E">
        <w:trPr>
          <w:trHeight w:val="500"/>
        </w:trPr>
        <w:tc>
          <w:tcPr>
            <w:tcW w:w="540" w:type="dxa"/>
            <w:vMerge/>
            <w:shd w:val="clear" w:color="auto" w:fill="auto"/>
          </w:tcPr>
          <w:p w14:paraId="07FB84C9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721D195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77234AB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4. Отдает распоряжение на оповещение и сбор подчиненных должностных лиц, привлекаемых к ликвидации медико-санитарных последствий ЧС.</w:t>
            </w:r>
          </w:p>
        </w:tc>
        <w:tc>
          <w:tcPr>
            <w:tcW w:w="2151" w:type="dxa"/>
            <w:vMerge w:val="restart"/>
          </w:tcPr>
          <w:p w14:paraId="035B6169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Ч+ 15 мин</w:t>
            </w:r>
          </w:p>
        </w:tc>
      </w:tr>
      <w:tr w:rsidR="00CB3630" w:rsidRPr="00ED6144" w14:paraId="329F9C60" w14:textId="77777777" w:rsidTr="001C653E">
        <w:trPr>
          <w:trHeight w:val="791"/>
        </w:trPr>
        <w:tc>
          <w:tcPr>
            <w:tcW w:w="540" w:type="dxa"/>
            <w:vMerge/>
            <w:shd w:val="clear" w:color="auto" w:fill="auto"/>
          </w:tcPr>
          <w:p w14:paraId="2620F7FF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9D6AABB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B60B183" w14:textId="4266CA80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5. Организует убытие, при необходимости, оперативной группы к месту ЧС для руководства действиями медицинских формирований и организаций (бригад СМП, бригад санитарной авиации, бригад специализированной медицинской помощи и МО).</w:t>
            </w:r>
          </w:p>
        </w:tc>
        <w:tc>
          <w:tcPr>
            <w:tcW w:w="2151" w:type="dxa"/>
            <w:vMerge/>
          </w:tcPr>
          <w:p w14:paraId="67869F71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16A56681" w14:textId="77777777" w:rsidTr="001C653E">
        <w:trPr>
          <w:trHeight w:val="424"/>
        </w:trPr>
        <w:tc>
          <w:tcPr>
            <w:tcW w:w="540" w:type="dxa"/>
            <w:vMerge/>
            <w:shd w:val="clear" w:color="auto" w:fill="auto"/>
          </w:tcPr>
          <w:p w14:paraId="303EDF0D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6FFB6D5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B1603A9" w14:textId="0C2ADCE5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6. Организует сбор Штаба по ликвидации медико-санитарных последствий ЧС Департамент здравоохранения Томской области.</w:t>
            </w:r>
          </w:p>
        </w:tc>
        <w:tc>
          <w:tcPr>
            <w:tcW w:w="2151" w:type="dxa"/>
            <w:vMerge/>
          </w:tcPr>
          <w:p w14:paraId="26975505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3D5E8DCB" w14:textId="77777777" w:rsidTr="001C653E">
        <w:trPr>
          <w:trHeight w:val="424"/>
        </w:trPr>
        <w:tc>
          <w:tcPr>
            <w:tcW w:w="540" w:type="dxa"/>
            <w:vMerge/>
            <w:shd w:val="clear" w:color="auto" w:fill="auto"/>
          </w:tcPr>
          <w:p w14:paraId="09747C94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4DBE752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3461F6A" w14:textId="7A10F351" w:rsidR="00CB3630" w:rsidRPr="00ED6144" w:rsidRDefault="00CB3630" w:rsidP="00CB3630">
            <w:pPr>
              <w:tabs>
                <w:tab w:val="left" w:pos="347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Style w:val="af9"/>
                <w:rFonts w:ascii="PT Astra Serif" w:hAnsi="PT Astra Serif"/>
                <w:sz w:val="24"/>
                <w:szCs w:val="24"/>
              </w:rPr>
              <w:t>7.Участвует в оперативном обмене информацией между Департамент здравоохранения Томской области, Главным управлением МЧС России по Томской области, территориальными органами, находящимися в ведении Федерального медико-биологического агентства, Управлением Роспотребнадзора по Томской области.</w:t>
            </w:r>
          </w:p>
        </w:tc>
        <w:tc>
          <w:tcPr>
            <w:tcW w:w="2151" w:type="dxa"/>
            <w:vMerge/>
          </w:tcPr>
          <w:p w14:paraId="042FEB32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4D5D94B4" w14:textId="77777777" w:rsidTr="001C653E">
        <w:trPr>
          <w:trHeight w:val="356"/>
        </w:trPr>
        <w:tc>
          <w:tcPr>
            <w:tcW w:w="540" w:type="dxa"/>
            <w:vMerge/>
            <w:shd w:val="clear" w:color="auto" w:fill="auto"/>
          </w:tcPr>
          <w:p w14:paraId="625A137D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4AA9E31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0839A57" w14:textId="457570E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8. Организует взаимодействие со СМИ.</w:t>
            </w:r>
          </w:p>
        </w:tc>
        <w:tc>
          <w:tcPr>
            <w:tcW w:w="2151" w:type="dxa"/>
            <w:vMerge/>
          </w:tcPr>
          <w:p w14:paraId="23C4BB99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74BB8B16" w14:textId="77777777" w:rsidTr="001C653E">
        <w:trPr>
          <w:trHeight w:val="1137"/>
        </w:trPr>
        <w:tc>
          <w:tcPr>
            <w:tcW w:w="540" w:type="dxa"/>
            <w:vMerge/>
            <w:shd w:val="clear" w:color="auto" w:fill="auto"/>
          </w:tcPr>
          <w:p w14:paraId="1A1E991B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2E460E0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E653077" w14:textId="766A0260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9. Контролирует оказание медицинской помощи пострадавшим в ЧС, проведение медицинской эвакуации, в том числе санитарно-авиационной, в МО, при необходимости – в профильные ведомственные и медицинские учреждения соседних регионов и в федеральные МО (с учетом возможностей федеральных МО и особенностей медико-тактической обстановки).</w:t>
            </w:r>
          </w:p>
        </w:tc>
        <w:tc>
          <w:tcPr>
            <w:tcW w:w="2151" w:type="dxa"/>
          </w:tcPr>
          <w:p w14:paraId="7B011CD2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2B657C93" w14:textId="77777777" w:rsidTr="001C653E">
        <w:trPr>
          <w:trHeight w:val="1137"/>
        </w:trPr>
        <w:tc>
          <w:tcPr>
            <w:tcW w:w="540" w:type="dxa"/>
            <w:vMerge/>
            <w:shd w:val="clear" w:color="auto" w:fill="auto"/>
          </w:tcPr>
          <w:p w14:paraId="59D3D349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E5D80F2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4288D31" w14:textId="5F747D2F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10. Уточняет потребность в медицинских силах и средствах для проведения первичного реагирования при ликвидации медико-санитарных последствий, в транспортных средствах для медицинской, в том числе санитарно-авиационной эвакуации; последовательность их привлечения для ликвидации медико-санитарных последствий ЧС и медицинского обеспечения личного состава аварийно-спасательных формирований, служб.</w:t>
            </w:r>
          </w:p>
        </w:tc>
        <w:tc>
          <w:tcPr>
            <w:tcW w:w="2151" w:type="dxa"/>
            <w:vMerge w:val="restart"/>
          </w:tcPr>
          <w:p w14:paraId="32BD835E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Ч+ 30 мин</w:t>
            </w:r>
          </w:p>
        </w:tc>
      </w:tr>
      <w:tr w:rsidR="00CB3630" w:rsidRPr="00ED6144" w14:paraId="23783904" w14:textId="77777777" w:rsidTr="001C653E">
        <w:trPr>
          <w:trHeight w:val="406"/>
        </w:trPr>
        <w:tc>
          <w:tcPr>
            <w:tcW w:w="540" w:type="dxa"/>
            <w:vMerge/>
            <w:shd w:val="clear" w:color="auto" w:fill="auto"/>
          </w:tcPr>
          <w:p w14:paraId="6F68DB8E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4BBD3B8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4B5FA82" w14:textId="435ED845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11. Организует работу «горячей линии» Департамент здравоохранения Томской области .</w:t>
            </w:r>
          </w:p>
        </w:tc>
        <w:tc>
          <w:tcPr>
            <w:tcW w:w="2151" w:type="dxa"/>
            <w:vMerge/>
          </w:tcPr>
          <w:p w14:paraId="64581DB3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56DFD599" w14:textId="77777777" w:rsidTr="001C653E">
        <w:trPr>
          <w:trHeight w:val="522"/>
        </w:trPr>
        <w:tc>
          <w:tcPr>
            <w:tcW w:w="540" w:type="dxa"/>
            <w:vMerge/>
            <w:shd w:val="clear" w:color="auto" w:fill="auto"/>
          </w:tcPr>
          <w:p w14:paraId="563011E3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D2B1D97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A1AE174" w14:textId="32B0CD5C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12. Организует привлечение медицинских сил и средств других ведомств, соседних субъектов Российской Федерации или федерального уровня. </w:t>
            </w:r>
          </w:p>
        </w:tc>
        <w:tc>
          <w:tcPr>
            <w:tcW w:w="2151" w:type="dxa"/>
          </w:tcPr>
          <w:p w14:paraId="0447F071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При необходимости</w:t>
            </w:r>
          </w:p>
        </w:tc>
      </w:tr>
      <w:tr w:rsidR="00CB3630" w:rsidRPr="00ED6144" w14:paraId="204FB727" w14:textId="77777777" w:rsidTr="001C653E">
        <w:trPr>
          <w:trHeight w:val="807"/>
        </w:trPr>
        <w:tc>
          <w:tcPr>
            <w:tcW w:w="540" w:type="dxa"/>
            <w:vMerge/>
            <w:shd w:val="clear" w:color="auto" w:fill="auto"/>
          </w:tcPr>
          <w:p w14:paraId="64123169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8FE796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583A88D" w14:textId="47D1BFFA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13. Принимает участие в работе оперативного штаба по ликвидации последствий ЧС, Комиссии по предупреждению и ликвидации чрезвычайных ситуаций и обеспечению пожарной безопасности Томской области.</w:t>
            </w:r>
          </w:p>
        </w:tc>
        <w:tc>
          <w:tcPr>
            <w:tcW w:w="2151" w:type="dxa"/>
          </w:tcPr>
          <w:p w14:paraId="66E5FE0A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Ч+60 мин</w:t>
            </w:r>
          </w:p>
        </w:tc>
      </w:tr>
      <w:tr w:rsidR="00CB3630" w:rsidRPr="00ED6144" w14:paraId="1968CFA3" w14:textId="77777777" w:rsidTr="001C653E">
        <w:trPr>
          <w:trHeight w:val="860"/>
        </w:trPr>
        <w:tc>
          <w:tcPr>
            <w:tcW w:w="540" w:type="dxa"/>
            <w:vMerge/>
            <w:shd w:val="clear" w:color="auto" w:fill="auto"/>
          </w:tcPr>
          <w:p w14:paraId="2D320DC3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446CD53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B3FE109" w14:textId="472B2DD0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14. Организует работу и контролирует:</w:t>
            </w:r>
          </w:p>
          <w:p w14:paraId="3CA90816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сбор и обработку оперативной информации о ЧС;</w:t>
            </w:r>
          </w:p>
          <w:p w14:paraId="3BA80A76" w14:textId="415C28CD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осуществление мониторинга хода ликвидации медико-санитарных последствий ЧС, оказания медицинской помощи пострадавшим, проведения их медицинской эвакуации, в том числе санитарно-авиационной, в МО (с учетом трехуровневой системы оказания медицинской помощи, возможностей федеральных МО, особенностей медико-тактической обстановки);</w:t>
            </w:r>
          </w:p>
          <w:p w14:paraId="38A61BDF" w14:textId="01561473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- определение достаточности принимаемых мер по медицинскому реагированию, принятие решения о необходимости привлечения дополнительных медицинских сил и средств </w:t>
            </w:r>
            <w:r w:rsidRPr="00ED6144">
              <w:rPr>
                <w:rFonts w:ascii="PT Astra Serif" w:hAnsi="PT Astra Serif"/>
                <w:sz w:val="24"/>
                <w:szCs w:val="24"/>
              </w:rPr>
              <w:lastRenderedPageBreak/>
              <w:t>межведомственного, регионального и федерального уровней для оказания медицинской помощи пораженным.</w:t>
            </w:r>
          </w:p>
        </w:tc>
        <w:tc>
          <w:tcPr>
            <w:tcW w:w="2151" w:type="dxa"/>
          </w:tcPr>
          <w:p w14:paraId="57880D08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Постоянно</w:t>
            </w:r>
          </w:p>
        </w:tc>
      </w:tr>
      <w:tr w:rsidR="00CB3630" w:rsidRPr="00ED6144" w14:paraId="101FCA7B" w14:textId="77777777" w:rsidTr="001C653E">
        <w:tblPrEx>
          <w:tblW w:w="14709" w:type="dxa"/>
          <w:tblInd w:w="42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4" w:author="Максачук Александр Павлович" w:date="2023-06-01T13:27:00Z">
            <w:tblPrEx>
              <w:tblW w:w="14449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rHeight w:val="847"/>
          <w:trPrChange w:id="5" w:author="Максачук Александр Павлович" w:date="2023-06-01T13:27:00Z">
            <w:trPr>
              <w:gridAfter w:val="0"/>
              <w:trHeight w:val="665"/>
            </w:trPr>
          </w:trPrChange>
        </w:trPr>
        <w:tc>
          <w:tcPr>
            <w:tcW w:w="540" w:type="dxa"/>
            <w:vMerge/>
            <w:shd w:val="clear" w:color="auto" w:fill="auto"/>
            <w:tcPrChange w:id="6" w:author="Максачук Александр Павлович" w:date="2023-06-01T13:27:00Z">
              <w:tcPr>
                <w:tcW w:w="540" w:type="dxa"/>
                <w:gridSpan w:val="2"/>
                <w:vMerge/>
                <w:shd w:val="clear" w:color="auto" w:fill="auto"/>
              </w:tcPr>
            </w:tcPrChange>
          </w:tcPr>
          <w:p w14:paraId="64F270FC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  <w:tcPrChange w:id="7" w:author="Максачук Александр Павлович" w:date="2023-06-01T13:27:00Z">
              <w:tcPr>
                <w:tcW w:w="2765" w:type="dxa"/>
                <w:gridSpan w:val="2"/>
                <w:vMerge/>
                <w:shd w:val="clear" w:color="auto" w:fill="auto"/>
              </w:tcPr>
            </w:tcPrChange>
          </w:tcPr>
          <w:p w14:paraId="43E56C68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tcPrChange w:id="8" w:author="Максачук Александр Павлович" w:date="2023-06-01T13:27:00Z">
              <w:tcPr>
                <w:tcW w:w="9253" w:type="dxa"/>
                <w:gridSpan w:val="2"/>
                <w:shd w:val="clear" w:color="auto" w:fill="auto"/>
              </w:tcPr>
            </w:tcPrChange>
          </w:tcPr>
          <w:p w14:paraId="537CAB18" w14:textId="559E769C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15. Заслушивает доклады от руководителей МО о принимаемых мерах и о ходе ликвидации медико-санитарных последствий ЧС, в том числе о необходимости привлечения дополнительных сил и средств.</w:t>
            </w:r>
          </w:p>
        </w:tc>
        <w:tc>
          <w:tcPr>
            <w:tcW w:w="2151" w:type="dxa"/>
            <w:tcPrChange w:id="9" w:author="Максачук Александр Павлович" w:date="2023-06-01T13:27:00Z">
              <w:tcPr>
                <w:tcW w:w="1891" w:type="dxa"/>
                <w:gridSpan w:val="2"/>
              </w:tcPr>
            </w:tcPrChange>
          </w:tcPr>
          <w:p w14:paraId="70BCA556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В соответствии с региональным регламентом</w:t>
            </w:r>
          </w:p>
        </w:tc>
      </w:tr>
      <w:tr w:rsidR="00CB3630" w:rsidRPr="00ED6144" w14:paraId="72772698" w14:textId="77777777" w:rsidTr="001C653E">
        <w:tblPrEx>
          <w:tblW w:w="14709" w:type="dxa"/>
          <w:tblInd w:w="42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" w:author="Максачук Александр Павлович" w:date="2023-06-01T13:27:00Z">
            <w:tblPrEx>
              <w:tblW w:w="14449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rHeight w:val="535"/>
          <w:trPrChange w:id="11" w:author="Максачук Александр Павлович" w:date="2023-06-01T13:27:00Z">
            <w:trPr>
              <w:gridAfter w:val="0"/>
              <w:trHeight w:val="536"/>
            </w:trPr>
          </w:trPrChange>
        </w:trPr>
        <w:tc>
          <w:tcPr>
            <w:tcW w:w="540" w:type="dxa"/>
            <w:vMerge/>
            <w:shd w:val="clear" w:color="auto" w:fill="auto"/>
            <w:tcPrChange w:id="12" w:author="Максачук Александр Павлович" w:date="2023-06-01T13:27:00Z">
              <w:tcPr>
                <w:tcW w:w="540" w:type="dxa"/>
                <w:gridSpan w:val="2"/>
                <w:vMerge/>
                <w:shd w:val="clear" w:color="auto" w:fill="auto"/>
              </w:tcPr>
            </w:tcPrChange>
          </w:tcPr>
          <w:p w14:paraId="2EA79C70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  <w:tcPrChange w:id="13" w:author="Максачук Александр Павлович" w:date="2023-06-01T13:27:00Z">
              <w:tcPr>
                <w:tcW w:w="2765" w:type="dxa"/>
                <w:gridSpan w:val="2"/>
                <w:vMerge/>
                <w:shd w:val="clear" w:color="auto" w:fill="auto"/>
              </w:tcPr>
            </w:tcPrChange>
          </w:tcPr>
          <w:p w14:paraId="6F2940AA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  <w:tcPrChange w:id="14" w:author="Максачук Александр Павлович" w:date="2023-06-01T13:27:00Z">
              <w:tcPr>
                <w:tcW w:w="9253" w:type="dxa"/>
                <w:gridSpan w:val="2"/>
                <w:shd w:val="clear" w:color="auto" w:fill="auto"/>
              </w:tcPr>
            </w:tcPrChange>
          </w:tcPr>
          <w:p w14:paraId="1CA29AA5" w14:textId="5ABBC1D2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16. Организует уточнение Плана медико-санитарного обеспечения населения Томской области при ЧС и осуществляет контроль за его выполнением.</w:t>
            </w:r>
          </w:p>
        </w:tc>
        <w:tc>
          <w:tcPr>
            <w:tcW w:w="2151" w:type="dxa"/>
            <w:tcPrChange w:id="15" w:author="Максачук Александр Павлович" w:date="2023-06-01T13:27:00Z">
              <w:tcPr>
                <w:tcW w:w="1891" w:type="dxa"/>
                <w:gridSpan w:val="2"/>
              </w:tcPr>
            </w:tcPrChange>
          </w:tcPr>
          <w:p w14:paraId="25135A2D" w14:textId="75411801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Ч+24 часа</w:t>
            </w:r>
          </w:p>
        </w:tc>
      </w:tr>
      <w:tr w:rsidR="00CB3630" w:rsidRPr="00ED6144" w14:paraId="3A7ACED4" w14:textId="77777777" w:rsidTr="001C653E">
        <w:trPr>
          <w:trHeight w:val="1137"/>
        </w:trPr>
        <w:tc>
          <w:tcPr>
            <w:tcW w:w="540" w:type="dxa"/>
            <w:vMerge/>
            <w:shd w:val="clear" w:color="auto" w:fill="auto"/>
          </w:tcPr>
          <w:p w14:paraId="6010828A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46CC292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B713E19" w14:textId="1C084666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17. Докладывает о ЧС и организации медицинской помощи пострадавшим губернатору Томской области, Министру здравоохранения Российской Федерации (заместителю  Министра здравоохранения Российской Федерации, курирующему вопросы ВСМК), директору Департамента организации экстренной медицинской помощи и управления рисками здоровью Минздрава России (заместителю директора  Департамента организации экстренной медицинской помощи и управления рисками здоровью Минздрава России, курирующему вопросы ликвидации медико-санитарных последствий ЧС).</w:t>
            </w:r>
          </w:p>
        </w:tc>
        <w:tc>
          <w:tcPr>
            <w:tcW w:w="2151" w:type="dxa"/>
            <w:vMerge w:val="restart"/>
          </w:tcPr>
          <w:p w14:paraId="1267FDA8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 установленному регламенту</w:t>
            </w:r>
          </w:p>
        </w:tc>
      </w:tr>
      <w:tr w:rsidR="00CB3630" w:rsidRPr="00ED6144" w14:paraId="39BC88B7" w14:textId="77777777" w:rsidTr="001C653E">
        <w:trPr>
          <w:trHeight w:val="859"/>
        </w:trPr>
        <w:tc>
          <w:tcPr>
            <w:tcW w:w="540" w:type="dxa"/>
            <w:vMerge/>
            <w:shd w:val="clear" w:color="auto" w:fill="auto"/>
          </w:tcPr>
          <w:p w14:paraId="145D68B8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5E871C2E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0050F98A" w14:textId="6DC5E220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18. Организует взаимодействие с ФЦМК и Минздравом России (Департаментом организации экстренной медицинской помощи и управления рисками здоровью Минздрава России).</w:t>
            </w:r>
          </w:p>
        </w:tc>
        <w:tc>
          <w:tcPr>
            <w:tcW w:w="2151" w:type="dxa"/>
            <w:vMerge/>
          </w:tcPr>
          <w:p w14:paraId="3D81DB08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3630" w:rsidRPr="00ED6144" w14:paraId="515B4D2E" w14:textId="77777777" w:rsidTr="001C653E">
        <w:trPr>
          <w:trHeight w:val="866"/>
        </w:trPr>
        <w:tc>
          <w:tcPr>
            <w:tcW w:w="540" w:type="dxa"/>
            <w:vMerge/>
            <w:shd w:val="clear" w:color="auto" w:fill="auto"/>
          </w:tcPr>
          <w:p w14:paraId="10D5AF4C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70B2AFC7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20E55D7" w14:textId="7976D959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19. Контролирует проведение ТМК со специалистами федеральных МО, осуществление межбольничной медицинской эвакуации, в том числе санитарно-авиационной, пострадавших в федеральные медицинские центры.</w:t>
            </w:r>
          </w:p>
        </w:tc>
        <w:tc>
          <w:tcPr>
            <w:tcW w:w="2151" w:type="dxa"/>
            <w:vMerge w:val="restart"/>
          </w:tcPr>
          <w:p w14:paraId="4AFFC5FD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0B4E0535" w14:textId="77777777" w:rsidTr="001C653E">
        <w:trPr>
          <w:trHeight w:val="293"/>
        </w:trPr>
        <w:tc>
          <w:tcPr>
            <w:tcW w:w="540" w:type="dxa"/>
            <w:vMerge/>
            <w:shd w:val="clear" w:color="auto" w:fill="auto"/>
          </w:tcPr>
          <w:p w14:paraId="36ACC87C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1D9410AB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4503EDF" w14:textId="0CFA6D63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20. Организует и осуществляет взаимодействие с руководством иных органов исполнительной власти Томской области; органов управления и организаций МЧС России, МВД России, Росгвардии, Минобороны России, ФМБА России, Минтруда и социальной защиты региона и других ведомств, органами местного самоуправления муниципальных образований Томской области, руководителями органов государственной власти соседних субъектов Российской Федерации в сфере охраны здоровья в интересах организации медицинского обеспечения населения региона при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2588C72E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CB3630" w:rsidRPr="00ED6144" w14:paraId="07492FF8" w14:textId="77777777" w:rsidTr="001C653E">
        <w:trPr>
          <w:trHeight w:val="563"/>
        </w:trPr>
        <w:tc>
          <w:tcPr>
            <w:tcW w:w="540" w:type="dxa"/>
            <w:vMerge/>
            <w:shd w:val="clear" w:color="auto" w:fill="auto"/>
          </w:tcPr>
          <w:p w14:paraId="4B2A7F65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86627EC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2166798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20. Организует встречу, осуществляет координацию и взаимодействие с прибывающими федеральными и из других регионов силами для усиления мероприятий по ЧС.</w:t>
            </w:r>
          </w:p>
        </w:tc>
        <w:tc>
          <w:tcPr>
            <w:tcW w:w="2151" w:type="dxa"/>
          </w:tcPr>
          <w:p w14:paraId="70910A68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Немедленно по факту события</w:t>
            </w:r>
          </w:p>
        </w:tc>
      </w:tr>
      <w:tr w:rsidR="00CB3630" w:rsidRPr="00ED6144" w14:paraId="27CBE250" w14:textId="77777777" w:rsidTr="001C653E">
        <w:trPr>
          <w:trHeight w:val="1113"/>
        </w:trPr>
        <w:tc>
          <w:tcPr>
            <w:tcW w:w="540" w:type="dxa"/>
            <w:vMerge/>
            <w:shd w:val="clear" w:color="auto" w:fill="auto"/>
          </w:tcPr>
          <w:p w14:paraId="1DC1FE0F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363C4B6F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4226ADD4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21. Организует и контролирует осуществление медицинского обеспечения и психолого-психиатрической помощи в местах сосредоточения родственников и близких пострадавших и погибших, в пунктах временного размещения, при необходимости – медицинское обеспечение участников ликвидации последствий ЧС.</w:t>
            </w:r>
          </w:p>
        </w:tc>
        <w:tc>
          <w:tcPr>
            <w:tcW w:w="2151" w:type="dxa"/>
            <w:vMerge w:val="restart"/>
          </w:tcPr>
          <w:p w14:paraId="60E762F3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58F9418A" w14:textId="77777777" w:rsidTr="001C653E">
        <w:trPr>
          <w:trHeight w:val="862"/>
        </w:trPr>
        <w:tc>
          <w:tcPr>
            <w:tcW w:w="540" w:type="dxa"/>
            <w:vMerge/>
            <w:shd w:val="clear" w:color="auto" w:fill="auto"/>
          </w:tcPr>
          <w:p w14:paraId="53B5EF54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05AB424F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161B8D8B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22. Организует и контролирует осуществление контроля качества медицинской помощи, оказываемой пострадавшим в ЧС, в том числе своевременность выполнения медицинской эвакуации, в том числе санитарно-авиационной.</w:t>
            </w:r>
          </w:p>
        </w:tc>
        <w:tc>
          <w:tcPr>
            <w:tcW w:w="2151" w:type="dxa"/>
            <w:vMerge/>
          </w:tcPr>
          <w:p w14:paraId="3A11D3DB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CB3630" w:rsidRPr="00ED6144" w14:paraId="1A23577D" w14:textId="77777777" w:rsidTr="001C653E">
        <w:trPr>
          <w:trHeight w:val="485"/>
        </w:trPr>
        <w:tc>
          <w:tcPr>
            <w:tcW w:w="540" w:type="dxa"/>
            <w:vMerge/>
            <w:shd w:val="clear" w:color="auto" w:fill="auto"/>
          </w:tcPr>
          <w:p w14:paraId="6D5421D3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4FA27B8F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76B09F9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23. Осуществляет контроль над подготовкой и представлением донесений в установленном порядке о ходе ликвидации медико-санитарных последствий ЧС.</w:t>
            </w:r>
          </w:p>
        </w:tc>
        <w:tc>
          <w:tcPr>
            <w:tcW w:w="2151" w:type="dxa"/>
            <w:vMerge/>
          </w:tcPr>
          <w:p w14:paraId="506A53F2" w14:textId="77777777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CB3630" w:rsidRPr="00ED6144" w14:paraId="77DB3F03" w14:textId="77777777" w:rsidTr="001C653E">
        <w:trPr>
          <w:trHeight w:val="70"/>
        </w:trPr>
        <w:tc>
          <w:tcPr>
            <w:tcW w:w="540" w:type="dxa"/>
            <w:vMerge/>
            <w:shd w:val="clear" w:color="auto" w:fill="auto"/>
          </w:tcPr>
          <w:p w14:paraId="58E01174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270A6E14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562DAE0F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24. После ликвидации медико-санитарных последствий ЧС:</w:t>
            </w:r>
          </w:p>
          <w:p w14:paraId="317B6984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проводит анализ деятельности должностных лиц медицинских организаций, привлекавшихся к выполнению задач по ликвидации медико-санитарных последствий ЧС;</w:t>
            </w:r>
          </w:p>
          <w:p w14:paraId="668BAE4A" w14:textId="0D174DAA" w:rsidR="00CB3630" w:rsidRPr="00ED6144" w:rsidRDefault="00CB3630" w:rsidP="00CB3630">
            <w:pPr>
              <w:tabs>
                <w:tab w:val="left" w:pos="2373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- по запросу направляет отчет о ликвидации медико-санитарных последствий ЧС в ФЦМК и Департамент организации экстренной медицинской помощи и управления рисками здоровью Минздрава России, курирующий вопросы ликвидации медико-санитарных последствий ЧС.</w:t>
            </w:r>
          </w:p>
        </w:tc>
        <w:tc>
          <w:tcPr>
            <w:tcW w:w="2151" w:type="dxa"/>
          </w:tcPr>
          <w:p w14:paraId="17AA35B6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 завершении ЧС в течение 24 часов</w:t>
            </w:r>
          </w:p>
        </w:tc>
      </w:tr>
      <w:tr w:rsidR="00CB3630" w:rsidRPr="00ED6144" w14:paraId="70868F67" w14:textId="77777777" w:rsidTr="001C653E">
        <w:trPr>
          <w:trHeight w:val="610"/>
        </w:trPr>
        <w:tc>
          <w:tcPr>
            <w:tcW w:w="540" w:type="dxa"/>
            <w:vMerge/>
            <w:shd w:val="clear" w:color="auto" w:fill="auto"/>
          </w:tcPr>
          <w:p w14:paraId="310D4343" w14:textId="77777777" w:rsidR="00CB3630" w:rsidRPr="00ED6144" w:rsidRDefault="00CB3630" w:rsidP="00CB3630">
            <w:pPr>
              <w:pStyle w:val="ad"/>
              <w:numPr>
                <w:ilvl w:val="0"/>
                <w:numId w:val="28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3" w:type="dxa"/>
            <w:vMerge/>
            <w:shd w:val="clear" w:color="auto" w:fill="auto"/>
          </w:tcPr>
          <w:p w14:paraId="64DA2DD7" w14:textId="77777777" w:rsidR="00CB3630" w:rsidRPr="00ED6144" w:rsidRDefault="00CB3630" w:rsidP="00CB3630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615" w:type="dxa"/>
            <w:shd w:val="clear" w:color="auto" w:fill="auto"/>
          </w:tcPr>
          <w:p w14:paraId="211D7C68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25. Организует работу по реализации мероприятий по повышению готовности здравоохранения к реагированию на ЧС.</w:t>
            </w:r>
          </w:p>
        </w:tc>
        <w:tc>
          <w:tcPr>
            <w:tcW w:w="2151" w:type="dxa"/>
          </w:tcPr>
          <w:p w14:paraId="033A5975" w14:textId="77777777" w:rsidR="00CB3630" w:rsidRPr="00ED6144" w:rsidRDefault="00CB3630" w:rsidP="00CB3630">
            <w:pPr>
              <w:tabs>
                <w:tab w:val="left" w:pos="2373"/>
              </w:tabs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Постоянно</w:t>
            </w:r>
          </w:p>
        </w:tc>
      </w:tr>
      <w:tr w:rsidR="00CB3630" w:rsidRPr="00ED6144" w14:paraId="135FADC2" w14:textId="77777777" w:rsidTr="001C653E">
        <w:trPr>
          <w:trHeight w:val="547"/>
        </w:trPr>
        <w:tc>
          <w:tcPr>
            <w:tcW w:w="540" w:type="dxa"/>
            <w:shd w:val="clear" w:color="auto" w:fill="auto"/>
          </w:tcPr>
          <w:p w14:paraId="75386192" w14:textId="7B02E972" w:rsidR="00CB3630" w:rsidRPr="00ED6144" w:rsidRDefault="00CB3630" w:rsidP="00CB3630">
            <w:pPr>
              <w:pStyle w:val="ae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14.</w:t>
            </w:r>
          </w:p>
        </w:tc>
        <w:tc>
          <w:tcPr>
            <w:tcW w:w="2403" w:type="dxa"/>
            <w:shd w:val="clear" w:color="auto" w:fill="auto"/>
          </w:tcPr>
          <w:p w14:paraId="0F041840" w14:textId="77777777" w:rsidR="00CB3630" w:rsidRPr="00ED6144" w:rsidRDefault="00CB3630" w:rsidP="00CB3630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Ответственное лицо за взаимодействие со СМИ Департамента здравоохранения </w:t>
            </w:r>
          </w:p>
          <w:p w14:paraId="2B230C9E" w14:textId="2F03FE94" w:rsidR="00CB3630" w:rsidRPr="00ED6144" w:rsidRDefault="00CB3630" w:rsidP="00CB3630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/>
                <w:bCs/>
                <w:sz w:val="24"/>
                <w:szCs w:val="24"/>
              </w:rPr>
              <w:t>Томской области</w:t>
            </w:r>
          </w:p>
        </w:tc>
        <w:tc>
          <w:tcPr>
            <w:tcW w:w="9615" w:type="dxa"/>
            <w:shd w:val="clear" w:color="auto" w:fill="auto"/>
          </w:tcPr>
          <w:p w14:paraId="7AA7DA2B" w14:textId="22F62DBD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1. Получение информации от ответственного лица ССМП, ТЦМК, оперативного штаба, СМИ, соцмедиа и других источников.</w:t>
            </w:r>
          </w:p>
          <w:p w14:paraId="14699C7C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2. Уточнение информации, получение фото-, видеоматериалов.</w:t>
            </w:r>
          </w:p>
          <w:p w14:paraId="32A4F413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3. Подготовка информационного сообщения для СМИ. </w:t>
            </w:r>
          </w:p>
          <w:p w14:paraId="7D344B20" w14:textId="1534CCC5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4. Согласование содержания информационного сообщения с руководством Департамент здравоохранения Томской области.</w:t>
            </w:r>
          </w:p>
          <w:p w14:paraId="5A32FCBD" w14:textId="77777777" w:rsidR="00CB3630" w:rsidRPr="00ED6144" w:rsidRDefault="00CB3630" w:rsidP="00CB363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5. Отправка оперативному дежурному ФЦМК согласованного информационного сообщения для СМИ с приложением фото-, видеоматериалов.</w:t>
            </w:r>
          </w:p>
        </w:tc>
        <w:tc>
          <w:tcPr>
            <w:tcW w:w="2151" w:type="dxa"/>
          </w:tcPr>
          <w:p w14:paraId="7116D113" w14:textId="21AAA6A1" w:rsidR="00CB3630" w:rsidRPr="00ED6144" w:rsidRDefault="00CB3630" w:rsidP="00CB3630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ED6144">
              <w:rPr>
                <w:rFonts w:ascii="PT Astra Serif" w:hAnsi="PT Astra Serif"/>
                <w:i/>
                <w:iCs/>
                <w:sz w:val="24"/>
                <w:szCs w:val="24"/>
              </w:rPr>
              <w:t>Определяется руководителем ДЗ Севастополя</w:t>
            </w:r>
          </w:p>
        </w:tc>
      </w:tr>
    </w:tbl>
    <w:p w14:paraId="25B69D27" w14:textId="77777777" w:rsidR="00131089" w:rsidRPr="00ED6144" w:rsidRDefault="00131089" w:rsidP="00131089">
      <w:pPr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</w:p>
    <w:p w14:paraId="69B7B84F" w14:textId="77777777" w:rsidR="00131089" w:rsidRPr="00ED6144" w:rsidRDefault="00131089" w:rsidP="00131089">
      <w:pPr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</w:p>
    <w:p w14:paraId="4826920E" w14:textId="77777777" w:rsidR="00131089" w:rsidRPr="00ED6144" w:rsidRDefault="00131089" w:rsidP="00017243">
      <w:pPr>
        <w:ind w:firstLine="426"/>
        <w:jc w:val="both"/>
        <w:rPr>
          <w:ins w:id="16" w:author="Михаил Мешков" w:date="2023-06-01T12:27:00Z"/>
          <w:rFonts w:ascii="PT Astra Serif" w:hAnsi="PT Astra Serif"/>
          <w:b/>
          <w:bCs/>
          <w:color w:val="000000"/>
          <w:sz w:val="24"/>
          <w:szCs w:val="24"/>
        </w:rPr>
      </w:pPr>
      <w:r w:rsidRPr="00ED6144">
        <w:rPr>
          <w:rFonts w:ascii="PT Astra Serif" w:hAnsi="PT Astra Serif"/>
          <w:b/>
          <w:bCs/>
          <w:color w:val="000000"/>
          <w:sz w:val="24"/>
          <w:szCs w:val="24"/>
        </w:rPr>
        <w:t>Примечание:</w:t>
      </w:r>
    </w:p>
    <w:p w14:paraId="0ABDF762" w14:textId="19EC87FC" w:rsidR="00131089" w:rsidRPr="00ED6144" w:rsidRDefault="00A229FD" w:rsidP="00A229FD">
      <w:pPr>
        <w:ind w:left="426" w:right="372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ED6144">
        <w:rPr>
          <w:rFonts w:ascii="PT Astra Serif" w:hAnsi="PT Astra Serif"/>
          <w:sz w:val="24"/>
          <w:szCs w:val="24"/>
        </w:rPr>
        <w:t xml:space="preserve">       </w:t>
      </w:r>
      <w:r w:rsidR="00B801F0" w:rsidRPr="00ED6144">
        <w:rPr>
          <w:rFonts w:ascii="PT Astra Serif" w:hAnsi="PT Astra Serif"/>
          <w:sz w:val="24"/>
          <w:szCs w:val="24"/>
        </w:rPr>
        <w:t>Вопросы организации</w:t>
      </w:r>
      <w:r w:rsidR="00131089" w:rsidRPr="00ED6144">
        <w:rPr>
          <w:rFonts w:ascii="PT Astra Serif" w:hAnsi="PT Astra Serif"/>
          <w:sz w:val="24"/>
          <w:szCs w:val="24"/>
        </w:rPr>
        <w:t xml:space="preserve"> и о</w:t>
      </w:r>
      <w:r w:rsidR="00131089"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 xml:space="preserve">казание медицинской помощи </w:t>
      </w:r>
      <w:r w:rsidR="00B801F0"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>и оптимизации маршрутизац</w:t>
      </w:r>
      <w:r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>ии при медицинской эвакуации пострадавшим в ЧС решаю</w:t>
      </w:r>
      <w:r w:rsidR="00131089"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 xml:space="preserve">тся в соответствии с </w:t>
      </w:r>
      <w:r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 xml:space="preserve">требованиями </w:t>
      </w:r>
      <w:r w:rsidR="00131089"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>п</w:t>
      </w:r>
      <w:r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>риказов</w:t>
      </w:r>
      <w:r w:rsidR="00131089" w:rsidRPr="00ED6144">
        <w:rPr>
          <w:rFonts w:ascii="PT Astra Serif" w:hAnsi="PT Astra Serif"/>
          <w:bCs/>
          <w:color w:val="000000"/>
          <w:sz w:val="24"/>
          <w:szCs w:val="24"/>
          <w:shd w:val="clear" w:color="auto" w:fill="FFFFFF"/>
        </w:rPr>
        <w:t xml:space="preserve"> Минздрава России от 06.11.2020 № 1202н «Об утверждении Порядка организации и оказания Всероссийской службой медицины катастроф медицинской помощи при чрезвычайных ситуациях, в том числе медицинской эвакуации»,</w:t>
      </w:r>
      <w:r w:rsidR="00131089" w:rsidRPr="00ED6144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от 20.06.2013 № 388н «Об утверждении Порядка оказания скорой, в том числе скорой специализированной медицинской помощи».</w:t>
      </w:r>
    </w:p>
    <w:p w14:paraId="34C82B57" w14:textId="608387AF" w:rsidR="00131089" w:rsidRPr="00ED6144" w:rsidRDefault="00A229FD" w:rsidP="00A229FD">
      <w:pPr>
        <w:ind w:left="426" w:right="372"/>
        <w:jc w:val="both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      </w:t>
      </w:r>
      <w:r w:rsidR="00131089" w:rsidRPr="00ED6144">
        <w:rPr>
          <w:rFonts w:ascii="PT Astra Serif" w:hAnsi="PT Astra Serif"/>
          <w:bCs/>
          <w:sz w:val="24"/>
          <w:szCs w:val="24"/>
          <w:shd w:val="clear" w:color="auto" w:fill="FFFFFF"/>
        </w:rPr>
        <w:t>Применение телемедицинских технологий при организации оказания медицинской помощи регулируется статьей 36.2. «Особенности медицинской помощи, оказываемой с применением телемедицинских технологий» Федерального закона от 21.11.2011 № 323-ФЗ «Об основах охраны здоровья граждан в Российской Федерации», приказом Минздрава России от 30.11.2017 № 965н «Об утверждении порядка организации и оказания медицинской помощи с применением телемедицинских технологий».</w:t>
      </w:r>
    </w:p>
    <w:p w14:paraId="7E33800B" w14:textId="77777777" w:rsidR="00131089" w:rsidRPr="00ED6144" w:rsidRDefault="00131089" w:rsidP="00131089">
      <w:pPr>
        <w:jc w:val="center"/>
        <w:rPr>
          <w:rFonts w:ascii="PT Astra Serif" w:hAnsi="PT Astra Serif"/>
          <w:sz w:val="24"/>
          <w:szCs w:val="24"/>
        </w:rPr>
      </w:pPr>
    </w:p>
    <w:p w14:paraId="18C4253A" w14:textId="77777777" w:rsidR="00131089" w:rsidRPr="00ED6144" w:rsidRDefault="00131089" w:rsidP="00131089">
      <w:pPr>
        <w:jc w:val="center"/>
        <w:rPr>
          <w:rFonts w:ascii="PT Astra Serif" w:hAnsi="PT Astra Serif"/>
          <w:sz w:val="24"/>
          <w:szCs w:val="24"/>
        </w:rPr>
      </w:pPr>
    </w:p>
    <w:p w14:paraId="37D4E608" w14:textId="77777777" w:rsidR="00131089" w:rsidRPr="00ED6144" w:rsidRDefault="00131089" w:rsidP="00131089">
      <w:pPr>
        <w:rPr>
          <w:rFonts w:ascii="PT Astra Serif" w:hAnsi="PT Astra Serif"/>
          <w:sz w:val="24"/>
          <w:szCs w:val="24"/>
        </w:rPr>
        <w:sectPr w:rsidR="00131089" w:rsidRPr="00ED6144" w:rsidSect="00465090">
          <w:footerReference w:type="default" r:id="rId9"/>
          <w:pgSz w:w="16838" w:h="11906" w:orient="landscape"/>
          <w:pgMar w:top="720" w:right="720" w:bottom="720" w:left="720" w:header="708" w:footer="534" w:gutter="0"/>
          <w:cols w:space="708"/>
          <w:docGrid w:linePitch="360"/>
        </w:sectPr>
      </w:pPr>
    </w:p>
    <w:p w14:paraId="7D899113" w14:textId="3040CF68" w:rsidR="00131089" w:rsidRPr="00ED6144" w:rsidRDefault="00131089" w:rsidP="00131089">
      <w:pPr>
        <w:pStyle w:val="a3"/>
        <w:spacing w:before="73"/>
        <w:ind w:right="109"/>
        <w:jc w:val="right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sz w:val="24"/>
          <w:szCs w:val="24"/>
        </w:rPr>
        <w:lastRenderedPageBreak/>
        <w:t>Приложение №</w:t>
      </w:r>
      <w:r w:rsidRPr="00ED6144">
        <w:rPr>
          <w:rFonts w:ascii="PT Astra Serif" w:hAnsi="PT Astra Serif"/>
          <w:spacing w:val="-3"/>
          <w:sz w:val="24"/>
          <w:szCs w:val="24"/>
        </w:rPr>
        <w:t xml:space="preserve"> </w:t>
      </w:r>
      <w:r w:rsidR="00254C32">
        <w:rPr>
          <w:rFonts w:ascii="PT Astra Serif" w:hAnsi="PT Astra Serif"/>
          <w:sz w:val="24"/>
          <w:szCs w:val="24"/>
        </w:rPr>
        <w:t>1</w:t>
      </w:r>
    </w:p>
    <w:p w14:paraId="7160DCEF" w14:textId="77777777" w:rsidR="005B5328" w:rsidRPr="00ED6144" w:rsidRDefault="005B5328" w:rsidP="00131089">
      <w:pPr>
        <w:pStyle w:val="a3"/>
        <w:spacing w:before="73"/>
        <w:ind w:right="109"/>
        <w:jc w:val="right"/>
        <w:rPr>
          <w:rFonts w:ascii="PT Astra Serif" w:hAnsi="PT Astra Serif"/>
          <w:sz w:val="24"/>
          <w:szCs w:val="24"/>
        </w:rPr>
      </w:pPr>
    </w:p>
    <w:p w14:paraId="318860EC" w14:textId="51420D68" w:rsidR="00131089" w:rsidRPr="00ED6144" w:rsidRDefault="005B5328" w:rsidP="005B5328">
      <w:pPr>
        <w:pStyle w:val="a3"/>
        <w:spacing w:before="3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sz w:val="24"/>
          <w:szCs w:val="24"/>
        </w:rPr>
        <w:t xml:space="preserve">         К Алгоритму реагирования Службы медицины катастроф Томской области на чрезвычайные ситуации радиационного характера - радиационные аварии с выбросом, сбросом, проливом, просыпом ядерных материалов, радиоактивных веществ и радиоактивных отходов. </w:t>
      </w:r>
    </w:p>
    <w:p w14:paraId="6E0922EC" w14:textId="77777777" w:rsidR="005B5328" w:rsidRPr="00ED6144" w:rsidRDefault="005B5328" w:rsidP="005B5328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14:paraId="3FD95650" w14:textId="1C0204ED" w:rsidR="005B5328" w:rsidRPr="00ED6144" w:rsidRDefault="005B5328" w:rsidP="005B5328">
      <w:pPr>
        <w:jc w:val="center"/>
        <w:rPr>
          <w:rFonts w:ascii="PT Astra Serif" w:hAnsi="PT Astra Serif"/>
          <w:b/>
          <w:sz w:val="24"/>
          <w:szCs w:val="24"/>
        </w:rPr>
      </w:pPr>
      <w:r w:rsidRPr="00ED6144">
        <w:rPr>
          <w:rFonts w:ascii="PT Astra Serif" w:hAnsi="PT Astra Serif"/>
          <w:b/>
          <w:sz w:val="24"/>
          <w:szCs w:val="24"/>
        </w:rPr>
        <w:t>Рекомендуемое количество бригад СМП направляемых к месту ЧС</w:t>
      </w:r>
    </w:p>
    <w:p w14:paraId="1483BBFC" w14:textId="77777777" w:rsidR="005B5328" w:rsidRPr="00ED6144" w:rsidRDefault="005B5328" w:rsidP="005B5328">
      <w:pPr>
        <w:jc w:val="center"/>
        <w:rPr>
          <w:rFonts w:ascii="PT Astra Serif" w:hAnsi="PT Astra Serif"/>
          <w:sz w:val="24"/>
          <w:szCs w:val="24"/>
        </w:rPr>
      </w:pPr>
    </w:p>
    <w:p w14:paraId="56655857" w14:textId="77777777" w:rsidR="00131089" w:rsidRPr="00ED6144" w:rsidRDefault="00131089" w:rsidP="00131089">
      <w:pPr>
        <w:pStyle w:val="ae"/>
        <w:ind w:left="142" w:firstLine="708"/>
        <w:rPr>
          <w:rFonts w:ascii="PT Astra Serif" w:hAnsi="PT Astra Serif"/>
          <w:i/>
          <w:sz w:val="24"/>
          <w:szCs w:val="24"/>
        </w:rPr>
      </w:pPr>
    </w:p>
    <w:tbl>
      <w:tblPr>
        <w:tblW w:w="942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7"/>
        <w:gridCol w:w="1762"/>
        <w:gridCol w:w="5705"/>
      </w:tblGrid>
      <w:tr w:rsidR="00131089" w:rsidRPr="00ED6144" w14:paraId="39DC1C2F" w14:textId="77777777" w:rsidTr="001C653E">
        <w:trPr>
          <w:trHeight w:val="399"/>
        </w:trPr>
        <w:tc>
          <w:tcPr>
            <w:tcW w:w="1957" w:type="dxa"/>
            <w:shd w:val="clear" w:color="auto" w:fill="auto"/>
          </w:tcPr>
          <w:p w14:paraId="08FAEFE7" w14:textId="77777777" w:rsidR="00131089" w:rsidRPr="00ED6144" w:rsidRDefault="00131089" w:rsidP="001C653E">
            <w:pPr>
              <w:pStyle w:val="TableParagraph"/>
              <w:spacing w:line="278" w:lineRule="auto"/>
              <w:ind w:left="191" w:right="161" w:firstLine="141"/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Количество</w:t>
            </w:r>
            <w:r w:rsidRPr="00ED6144">
              <w:rPr>
                <w:rFonts w:ascii="PT Astra Serif" w:hAnsi="PT Astra Serif"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пострадавших</w:t>
            </w:r>
          </w:p>
        </w:tc>
        <w:tc>
          <w:tcPr>
            <w:tcW w:w="1762" w:type="dxa"/>
            <w:shd w:val="clear" w:color="auto" w:fill="auto"/>
          </w:tcPr>
          <w:p w14:paraId="1DD232C8" w14:textId="77777777" w:rsidR="00131089" w:rsidRPr="00ED6144" w:rsidRDefault="00131089" w:rsidP="001C653E">
            <w:pPr>
              <w:pStyle w:val="TableParagraph"/>
              <w:spacing w:before="1" w:line="276" w:lineRule="auto"/>
              <w:ind w:left="0" w:right="69"/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bCs/>
                <w:spacing w:val="-1"/>
                <w:sz w:val="24"/>
                <w:szCs w:val="24"/>
                <w:lang w:val="en-US"/>
              </w:rPr>
              <w:t>Количество</w:t>
            </w:r>
            <w:r w:rsidRPr="00ED6144">
              <w:rPr>
                <w:rFonts w:ascii="PT Astra Serif" w:hAnsi="PT Astra Serif"/>
                <w:bCs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бригад</w:t>
            </w:r>
          </w:p>
        </w:tc>
        <w:tc>
          <w:tcPr>
            <w:tcW w:w="5705" w:type="dxa"/>
            <w:shd w:val="clear" w:color="auto" w:fill="auto"/>
          </w:tcPr>
          <w:p w14:paraId="23F2EF89" w14:textId="77777777" w:rsidR="00131089" w:rsidRPr="00ED6144" w:rsidRDefault="00131089" w:rsidP="001C653E">
            <w:pPr>
              <w:pStyle w:val="TableParagraph"/>
              <w:spacing w:before="1"/>
              <w:ind w:left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ED6144">
              <w:rPr>
                <w:rFonts w:ascii="PT Astra Serif" w:hAnsi="PT Astra Serif"/>
                <w:bCs/>
                <w:sz w:val="24"/>
                <w:szCs w:val="24"/>
              </w:rPr>
              <w:t>Особые</w:t>
            </w:r>
            <w:r w:rsidRPr="00ED6144">
              <w:rPr>
                <w:rFonts w:ascii="PT Astra Serif" w:hAnsi="PT Astra Serif"/>
                <w:bCs/>
                <w:spacing w:val="-3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</w:rPr>
              <w:t>условия</w:t>
            </w:r>
            <w:r w:rsidRPr="00ED6144">
              <w:rPr>
                <w:rFonts w:ascii="PT Astra Serif" w:hAnsi="PT Astra Serif"/>
                <w:bCs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</w:rPr>
              <w:t>по</w:t>
            </w:r>
            <w:r w:rsidRPr="00ED6144">
              <w:rPr>
                <w:rFonts w:ascii="PT Astra Serif" w:hAnsi="PT Astra Serif"/>
                <w:bCs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</w:rPr>
              <w:t>составу</w:t>
            </w:r>
            <w:r w:rsidRPr="00ED6144">
              <w:rPr>
                <w:rFonts w:ascii="PT Astra Serif" w:hAnsi="PT Astra Serif"/>
                <w:bCs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bCs/>
                <w:sz w:val="24"/>
                <w:szCs w:val="24"/>
              </w:rPr>
              <w:t>бригад</w:t>
            </w:r>
          </w:p>
        </w:tc>
      </w:tr>
      <w:tr w:rsidR="00131089" w:rsidRPr="00ED6144" w14:paraId="06F3C3C5" w14:textId="77777777" w:rsidTr="001C653E">
        <w:trPr>
          <w:trHeight w:val="304"/>
        </w:trPr>
        <w:tc>
          <w:tcPr>
            <w:tcW w:w="1957" w:type="dxa"/>
            <w:shd w:val="clear" w:color="auto" w:fill="auto"/>
            <w:vAlign w:val="center"/>
          </w:tcPr>
          <w:p w14:paraId="4C320081" w14:textId="77777777" w:rsidR="00131089" w:rsidRPr="00ED6144" w:rsidRDefault="00131089" w:rsidP="001C653E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54A2F01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line="275" w:lineRule="exact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79FA008B" w14:textId="7C169BBC" w:rsidR="00131089" w:rsidRPr="00ED6144" w:rsidRDefault="005B5328" w:rsidP="005B5328">
            <w:pPr>
              <w:pStyle w:val="TableParagraph"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АиР или врачебная (при наличии), оснащенная СИЗ</w:t>
            </w:r>
          </w:p>
        </w:tc>
      </w:tr>
      <w:tr w:rsidR="00131089" w:rsidRPr="00ED6144" w14:paraId="492728A5" w14:textId="77777777" w:rsidTr="001C653E">
        <w:trPr>
          <w:trHeight w:val="302"/>
        </w:trPr>
        <w:tc>
          <w:tcPr>
            <w:tcW w:w="1957" w:type="dxa"/>
            <w:shd w:val="clear" w:color="auto" w:fill="auto"/>
            <w:vAlign w:val="center"/>
          </w:tcPr>
          <w:p w14:paraId="50AA0600" w14:textId="77777777" w:rsidR="00131089" w:rsidRPr="00ED6144" w:rsidRDefault="00131089" w:rsidP="001C653E">
            <w:pPr>
              <w:pStyle w:val="TableParagraph"/>
              <w:spacing w:line="275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5B51900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line="275" w:lineRule="exact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2F8CD72A" w14:textId="380AF4F5" w:rsidR="00131089" w:rsidRPr="00ED6144" w:rsidRDefault="005B5328" w:rsidP="005B5328">
            <w:pPr>
              <w:pStyle w:val="TableParagraph"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одна из них АиР или врачебная (при наличии), оснащенные СИЗ;</w:t>
            </w:r>
          </w:p>
        </w:tc>
      </w:tr>
      <w:tr w:rsidR="00131089" w:rsidRPr="00ED6144" w14:paraId="71225F9C" w14:textId="77777777" w:rsidTr="001C653E">
        <w:trPr>
          <w:trHeight w:val="321"/>
        </w:trPr>
        <w:tc>
          <w:tcPr>
            <w:tcW w:w="1957" w:type="dxa"/>
            <w:shd w:val="clear" w:color="auto" w:fill="auto"/>
            <w:vAlign w:val="center"/>
          </w:tcPr>
          <w:p w14:paraId="7E4F193B" w14:textId="77777777" w:rsidR="00131089" w:rsidRPr="00ED6144" w:rsidRDefault="00131089" w:rsidP="001C653E">
            <w:pPr>
              <w:pStyle w:val="TableParagraph"/>
              <w:spacing w:before="159"/>
              <w:ind w:left="7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B87DDBA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59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6651F49F" w14:textId="2AF4AFA5" w:rsidR="00131089" w:rsidRPr="00ED6144" w:rsidRDefault="005B5328" w:rsidP="005B5328">
            <w:pPr>
              <w:pStyle w:val="TableParagraph"/>
              <w:tabs>
                <w:tab w:val="left" w:pos="455"/>
                <w:tab w:val="left" w:pos="908"/>
                <w:tab w:val="left" w:pos="1517"/>
                <w:tab w:val="left" w:pos="3237"/>
                <w:tab w:val="left" w:pos="4328"/>
                <w:tab w:val="left" w:pos="4671"/>
              </w:tabs>
              <w:spacing w:before="1" w:line="276" w:lineRule="auto"/>
              <w:ind w:left="0" w:right="10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одна из них АиР или</w:t>
            </w:r>
            <w:r w:rsidR="00131089" w:rsidRPr="00ED6144">
              <w:rPr>
                <w:rFonts w:ascii="PT Astra Serif" w:hAnsi="PT Astra Serif"/>
                <w:sz w:val="24"/>
                <w:szCs w:val="24"/>
              </w:rPr>
              <w:t xml:space="preserve"> врачебная (при наличии)</w:t>
            </w:r>
            <w:r w:rsidRPr="00ED6144">
              <w:rPr>
                <w:rFonts w:ascii="PT Astra Serif" w:hAnsi="PT Astra Serif"/>
                <w:sz w:val="24"/>
                <w:szCs w:val="24"/>
              </w:rPr>
              <w:t>, оснащенные СИЗ;</w:t>
            </w:r>
          </w:p>
        </w:tc>
      </w:tr>
      <w:tr w:rsidR="00131089" w:rsidRPr="00ED6144" w14:paraId="02319F52" w14:textId="77777777" w:rsidTr="001C653E">
        <w:trPr>
          <w:trHeight w:val="168"/>
        </w:trPr>
        <w:tc>
          <w:tcPr>
            <w:tcW w:w="1957" w:type="dxa"/>
            <w:shd w:val="clear" w:color="auto" w:fill="auto"/>
            <w:vAlign w:val="center"/>
          </w:tcPr>
          <w:p w14:paraId="4EBADA6F" w14:textId="77777777" w:rsidR="00131089" w:rsidRPr="00ED6144" w:rsidRDefault="00131089" w:rsidP="001C653E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4-5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15AAA6A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59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3E489965" w14:textId="2B015F1D" w:rsidR="00131089" w:rsidRPr="00ED6144" w:rsidRDefault="00131089" w:rsidP="001C653E">
            <w:pPr>
              <w:pStyle w:val="TableParagraph"/>
              <w:spacing w:before="1" w:line="276" w:lineRule="auto"/>
              <w:ind w:left="105" w:right="997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одна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из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них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АиР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или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врачебная (при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н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аличии)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, оснащенные СИЗ;</w:t>
            </w:r>
          </w:p>
        </w:tc>
      </w:tr>
      <w:tr w:rsidR="00131089" w:rsidRPr="00ED6144" w14:paraId="0680A322" w14:textId="77777777" w:rsidTr="001C653E">
        <w:trPr>
          <w:trHeight w:val="491"/>
        </w:trPr>
        <w:tc>
          <w:tcPr>
            <w:tcW w:w="1957" w:type="dxa"/>
            <w:shd w:val="clear" w:color="auto" w:fill="auto"/>
            <w:vAlign w:val="center"/>
          </w:tcPr>
          <w:p w14:paraId="44B9C848" w14:textId="77777777" w:rsidR="00131089" w:rsidRPr="00ED6144" w:rsidRDefault="00131089" w:rsidP="001C653E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6-10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645548B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59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4CC90F91" w14:textId="3EE78826" w:rsidR="00131089" w:rsidRPr="00ED6144" w:rsidRDefault="00131089" w:rsidP="001C653E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одна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из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них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АиР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или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врачебная (при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н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аличии),</w:t>
            </w:r>
            <w:r w:rsidRPr="00ED614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оснащенные СИЗ;</w:t>
            </w:r>
          </w:p>
          <w:p w14:paraId="58671AEC" w14:textId="77777777" w:rsidR="00131089" w:rsidRPr="00ED6144" w:rsidRDefault="00131089" w:rsidP="001C653E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к месту ЧС, при необходимости прибывает заведующий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подстанцией</w:t>
            </w:r>
            <w:r w:rsidRPr="00ED6144">
              <w:rPr>
                <w:rFonts w:ascii="PT Astra Serif" w:hAnsi="PT Astra Serif"/>
                <w:spacing w:val="-4"/>
                <w:sz w:val="24"/>
                <w:szCs w:val="24"/>
                <w:u w:val="single" w:color="871797"/>
              </w:rPr>
              <w:t xml:space="preserve"> </w:t>
            </w:r>
          </w:p>
        </w:tc>
      </w:tr>
      <w:tr w:rsidR="00131089" w:rsidRPr="00ED6144" w14:paraId="21906C25" w14:textId="77777777" w:rsidTr="001C653E">
        <w:trPr>
          <w:trHeight w:val="491"/>
        </w:trPr>
        <w:tc>
          <w:tcPr>
            <w:tcW w:w="1957" w:type="dxa"/>
            <w:shd w:val="clear" w:color="auto" w:fill="auto"/>
            <w:vAlign w:val="center"/>
          </w:tcPr>
          <w:p w14:paraId="0FFF0933" w14:textId="77777777" w:rsidR="00131089" w:rsidRPr="00ED6144" w:rsidRDefault="00131089" w:rsidP="001C653E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11-15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610A5B2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59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07B17209" w14:textId="421AAEDC" w:rsidR="00131089" w:rsidRPr="00ED6144" w:rsidRDefault="00131089" w:rsidP="001C653E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одна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из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них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АиР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или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врачебная (при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н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аличии)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, оснащенные СИЗ;</w:t>
            </w:r>
          </w:p>
          <w:p w14:paraId="3D708AFA" w14:textId="77777777" w:rsidR="00131089" w:rsidRPr="00ED6144" w:rsidRDefault="00131089" w:rsidP="001C653E">
            <w:pPr>
              <w:pStyle w:val="TableParagraph"/>
              <w:tabs>
                <w:tab w:val="left" w:pos="577"/>
                <w:tab w:val="left" w:pos="1272"/>
                <w:tab w:val="left" w:pos="1642"/>
                <w:tab w:val="left" w:pos="2385"/>
                <w:tab w:val="left" w:pos="2752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 к месту ЧС, при необходимости прибывает заведующий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подстанцией (заместитель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главного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врача) ССМП</w:t>
            </w:r>
          </w:p>
        </w:tc>
      </w:tr>
      <w:tr w:rsidR="00131089" w:rsidRPr="00ED6144" w14:paraId="41677A9A" w14:textId="77777777" w:rsidTr="001C653E">
        <w:trPr>
          <w:trHeight w:val="491"/>
        </w:trPr>
        <w:tc>
          <w:tcPr>
            <w:tcW w:w="1957" w:type="dxa"/>
            <w:shd w:val="clear" w:color="auto" w:fill="auto"/>
            <w:vAlign w:val="center"/>
          </w:tcPr>
          <w:p w14:paraId="3C917A51" w14:textId="77777777" w:rsidR="00131089" w:rsidRPr="00ED6144" w:rsidRDefault="00131089" w:rsidP="001C653E">
            <w:pPr>
              <w:pStyle w:val="TableParagraph"/>
              <w:spacing w:before="1"/>
              <w:ind w:left="443" w:right="434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16-25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40E5C14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15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25EF3F43" w14:textId="2E85B7A5" w:rsidR="00131089" w:rsidRPr="00ED6144" w:rsidRDefault="00131089" w:rsidP="001C653E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две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из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них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АиР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или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врачебные (при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н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аличии), оснащенные СИЗ;</w:t>
            </w:r>
          </w:p>
          <w:p w14:paraId="665AB891" w14:textId="77777777" w:rsidR="00131089" w:rsidRPr="00ED6144" w:rsidRDefault="00131089" w:rsidP="001C653E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 xml:space="preserve"> к месту ЧС, прибывает заведующий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подстанцией (заместитель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главного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врача) ССМП</w:t>
            </w:r>
          </w:p>
        </w:tc>
      </w:tr>
      <w:tr w:rsidR="00131089" w:rsidRPr="00ED6144" w14:paraId="4E9D7DB1" w14:textId="77777777" w:rsidTr="001C653E">
        <w:trPr>
          <w:trHeight w:val="186"/>
        </w:trPr>
        <w:tc>
          <w:tcPr>
            <w:tcW w:w="1957" w:type="dxa"/>
            <w:shd w:val="clear" w:color="auto" w:fill="auto"/>
            <w:vAlign w:val="center"/>
          </w:tcPr>
          <w:p w14:paraId="39D73D50" w14:textId="77777777" w:rsidR="00131089" w:rsidRPr="00ED6144" w:rsidRDefault="00131089" w:rsidP="001C653E">
            <w:pPr>
              <w:pStyle w:val="TableParagraph"/>
              <w:spacing w:before="159"/>
              <w:ind w:left="443" w:right="434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Свыше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  <w:lang w:val="en-US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157F7F6" w14:textId="77777777" w:rsidR="00131089" w:rsidRPr="00ED6144" w:rsidRDefault="00131089" w:rsidP="001C653E">
            <w:pPr>
              <w:pStyle w:val="TableParagraph"/>
              <w:tabs>
                <w:tab w:val="left" w:pos="0"/>
              </w:tabs>
              <w:spacing w:before="159"/>
              <w:ind w:left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6144">
              <w:rPr>
                <w:rFonts w:ascii="PT Astra Serif" w:hAnsi="PT Astra Serif"/>
                <w:sz w:val="24"/>
                <w:szCs w:val="24"/>
                <w:lang w:val="en-US"/>
              </w:rPr>
              <w:t>20</w:t>
            </w:r>
          </w:p>
        </w:tc>
        <w:tc>
          <w:tcPr>
            <w:tcW w:w="5705" w:type="dxa"/>
            <w:shd w:val="clear" w:color="auto" w:fill="auto"/>
            <w:vAlign w:val="center"/>
          </w:tcPr>
          <w:p w14:paraId="76D0604C" w14:textId="2AB5B5B1" w:rsidR="00131089" w:rsidRPr="00ED6144" w:rsidRDefault="00131089" w:rsidP="001C653E">
            <w:pPr>
              <w:pStyle w:val="TableParagraph"/>
              <w:spacing w:before="1" w:line="276" w:lineRule="auto"/>
              <w:ind w:left="105" w:right="954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две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из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них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АиР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или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врачебные (при</w:t>
            </w:r>
            <w:r w:rsidRPr="00ED6144">
              <w:rPr>
                <w:rFonts w:ascii="PT Astra Serif" w:hAnsi="PT Astra Serif"/>
                <w:spacing w:val="-2"/>
                <w:sz w:val="24"/>
                <w:szCs w:val="24"/>
              </w:rPr>
              <w:t xml:space="preserve"> н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аличии)</w:t>
            </w:r>
            <w:r w:rsidR="005B5328" w:rsidRPr="00ED6144">
              <w:rPr>
                <w:rFonts w:ascii="PT Astra Serif" w:hAnsi="PT Astra Serif"/>
                <w:sz w:val="24"/>
                <w:szCs w:val="24"/>
              </w:rPr>
              <w:t>, оснащенные СИЗ;</w:t>
            </w:r>
          </w:p>
          <w:p w14:paraId="330B2BD6" w14:textId="759B28FC" w:rsidR="00131089" w:rsidRPr="00ED6144" w:rsidRDefault="00131089" w:rsidP="001C653E">
            <w:pPr>
              <w:pStyle w:val="TableParagraph"/>
              <w:tabs>
                <w:tab w:val="left" w:pos="570"/>
                <w:tab w:val="left" w:pos="1253"/>
                <w:tab w:val="left" w:pos="1613"/>
                <w:tab w:val="left" w:pos="2349"/>
                <w:tab w:val="left" w:pos="2709"/>
                <w:tab w:val="left" w:pos="4093"/>
              </w:tabs>
              <w:spacing w:before="1" w:line="276" w:lineRule="auto"/>
              <w:ind w:left="105" w:right="102"/>
              <w:rPr>
                <w:rFonts w:ascii="PT Astra Serif" w:hAnsi="PT Astra Serif"/>
                <w:sz w:val="24"/>
                <w:szCs w:val="24"/>
              </w:rPr>
            </w:pPr>
            <w:r w:rsidRPr="00ED6144">
              <w:rPr>
                <w:rFonts w:ascii="PT Astra Serif" w:hAnsi="PT Astra Serif"/>
                <w:sz w:val="24"/>
                <w:szCs w:val="24"/>
              </w:rPr>
              <w:t>к месту ЧС, прибывает заведующий</w:t>
            </w:r>
            <w:r w:rsidRPr="00ED6144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подстанцией и</w:t>
            </w:r>
            <w:r w:rsidRPr="00ED6144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заместитель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главного</w:t>
            </w:r>
            <w:r w:rsidRPr="00ED6144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ED6144">
              <w:rPr>
                <w:rFonts w:ascii="PT Astra Serif" w:hAnsi="PT Astra Serif"/>
                <w:sz w:val="24"/>
                <w:szCs w:val="24"/>
              </w:rPr>
              <w:t>врача ССМП</w:t>
            </w:r>
          </w:p>
        </w:tc>
      </w:tr>
    </w:tbl>
    <w:p w14:paraId="57EAAC3E" w14:textId="77777777" w:rsidR="00DC229E" w:rsidRPr="00ED6144" w:rsidRDefault="00DC229E" w:rsidP="00131089">
      <w:pPr>
        <w:pStyle w:val="ae"/>
        <w:ind w:left="142" w:firstLine="566"/>
        <w:rPr>
          <w:rFonts w:ascii="PT Astra Serif" w:hAnsi="PT Astra Serif"/>
          <w:sz w:val="24"/>
          <w:szCs w:val="24"/>
        </w:rPr>
      </w:pPr>
    </w:p>
    <w:p w14:paraId="0AEBDE0C" w14:textId="038672B1" w:rsidR="00131089" w:rsidRPr="00ED6144" w:rsidRDefault="00131089" w:rsidP="00131089">
      <w:pPr>
        <w:pStyle w:val="ae"/>
        <w:ind w:left="142" w:firstLine="566"/>
        <w:rPr>
          <w:rFonts w:ascii="PT Astra Serif" w:hAnsi="PT Astra Serif"/>
          <w:sz w:val="24"/>
          <w:szCs w:val="24"/>
        </w:rPr>
      </w:pPr>
      <w:r w:rsidRPr="00ED6144">
        <w:rPr>
          <w:rFonts w:ascii="PT Astra Serif" w:hAnsi="PT Astra Serif"/>
          <w:sz w:val="24"/>
          <w:szCs w:val="24"/>
        </w:rPr>
        <w:t>При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поступлении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вызовов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с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подтвержденными</w:t>
      </w:r>
      <w:r w:rsidRPr="00ED6144">
        <w:rPr>
          <w:rFonts w:ascii="PT Astra Serif" w:hAnsi="PT Astra Serif"/>
          <w:b/>
          <w:sz w:val="24"/>
          <w:szCs w:val="24"/>
        </w:rPr>
        <w:t>*</w:t>
      </w:r>
      <w:r w:rsidRPr="00ED6144">
        <w:rPr>
          <w:rFonts w:ascii="PT Astra Serif" w:hAnsi="PT Astra Serif"/>
          <w:b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поводами без информации о количестве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пострадавших,</w:t>
      </w:r>
      <w:r w:rsidRPr="00ED6144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направляются не менее 2-х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бригад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СМП,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из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них: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1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ED6144">
        <w:rPr>
          <w:rFonts w:ascii="PT Astra Serif" w:hAnsi="PT Astra Serif"/>
          <w:sz w:val="24"/>
          <w:szCs w:val="24"/>
        </w:rPr>
        <w:t>АиР или врачебная</w:t>
      </w:r>
      <w:r w:rsidRPr="00ED6144">
        <w:rPr>
          <w:rFonts w:ascii="PT Astra Serif" w:hAnsi="PT Astra Serif"/>
          <w:spacing w:val="1"/>
          <w:sz w:val="24"/>
          <w:szCs w:val="24"/>
        </w:rPr>
        <w:t xml:space="preserve"> (при наличии)</w:t>
      </w:r>
      <w:r w:rsidR="005B5328" w:rsidRPr="00ED6144">
        <w:rPr>
          <w:rFonts w:ascii="PT Astra Serif" w:hAnsi="PT Astra Serif"/>
          <w:sz w:val="24"/>
          <w:szCs w:val="24"/>
        </w:rPr>
        <w:t>, после оснащения СИЗ.</w:t>
      </w:r>
    </w:p>
    <w:p w14:paraId="606FC9F9" w14:textId="5B6850AF" w:rsidR="00DC229E" w:rsidRPr="00ED6144" w:rsidRDefault="00DC229E" w:rsidP="00131089">
      <w:pPr>
        <w:pStyle w:val="ae"/>
        <w:ind w:left="142" w:firstLine="566"/>
        <w:rPr>
          <w:rFonts w:ascii="PT Astra Serif" w:hAnsi="PT Astra Serif"/>
          <w:b/>
          <w:sz w:val="24"/>
          <w:szCs w:val="24"/>
        </w:rPr>
      </w:pPr>
      <w:r w:rsidRPr="00ED6144">
        <w:rPr>
          <w:rFonts w:ascii="PT Astra Serif" w:hAnsi="PT Astra Serif"/>
          <w:b/>
          <w:sz w:val="24"/>
          <w:szCs w:val="24"/>
        </w:rPr>
        <w:t>До особого распоряжения старшего врача либо оперативного дежурного ТЦМК бригады СМП на границу зоны ЧС не выезжают!!!</w:t>
      </w:r>
    </w:p>
    <w:p w14:paraId="0DDB4184" w14:textId="77777777" w:rsidR="00DC229E" w:rsidRPr="00ED6144" w:rsidRDefault="00DC229E" w:rsidP="00DC229E">
      <w:pPr>
        <w:pStyle w:val="ae"/>
        <w:ind w:left="142" w:firstLine="566"/>
        <w:rPr>
          <w:rFonts w:ascii="PT Astra Serif" w:hAnsi="PT Astra Serif"/>
          <w:b/>
          <w:sz w:val="24"/>
          <w:szCs w:val="24"/>
        </w:rPr>
      </w:pPr>
      <w:r w:rsidRPr="00ED6144">
        <w:rPr>
          <w:rFonts w:ascii="PT Astra Serif" w:hAnsi="PT Astra Serif"/>
          <w:b/>
          <w:sz w:val="24"/>
          <w:szCs w:val="24"/>
        </w:rPr>
        <w:t>Разрешение на выезд бригад СМП на границу зоны ЧС поступает в ТЦМК от ЦУКС ГУ МЧС России по Томской области.</w:t>
      </w:r>
    </w:p>
    <w:p w14:paraId="3BDFB62B" w14:textId="77777777" w:rsidR="00DC229E" w:rsidRPr="00ED6144" w:rsidRDefault="00DC229E" w:rsidP="00131089">
      <w:pPr>
        <w:pStyle w:val="ae"/>
        <w:ind w:left="142" w:firstLine="566"/>
        <w:rPr>
          <w:rFonts w:ascii="PT Astra Serif" w:hAnsi="PT Astra Serif"/>
          <w:b/>
          <w:sz w:val="24"/>
          <w:szCs w:val="24"/>
        </w:rPr>
      </w:pPr>
    </w:p>
    <w:p w14:paraId="15B237AC" w14:textId="1077A559" w:rsidR="00131089" w:rsidRPr="00ED6144" w:rsidRDefault="00131089" w:rsidP="00131089">
      <w:pPr>
        <w:pStyle w:val="ae"/>
        <w:ind w:left="142" w:firstLine="566"/>
        <w:rPr>
          <w:rFonts w:ascii="PT Astra Serif" w:hAnsi="PT Astra Serif"/>
          <w:i/>
          <w:sz w:val="24"/>
          <w:szCs w:val="24"/>
        </w:rPr>
      </w:pPr>
      <w:r w:rsidRPr="00ED6144">
        <w:rPr>
          <w:rFonts w:ascii="PT Astra Serif" w:hAnsi="PT Astra Serif"/>
          <w:i/>
          <w:sz w:val="24"/>
          <w:szCs w:val="24"/>
        </w:rPr>
        <w:t xml:space="preserve">(*) - подтверждением ЧС является </w:t>
      </w:r>
      <w:r w:rsidR="00DC229E" w:rsidRPr="00ED6144">
        <w:rPr>
          <w:rFonts w:ascii="PT Astra Serif" w:hAnsi="PT Astra Serif"/>
          <w:i/>
          <w:sz w:val="24"/>
          <w:szCs w:val="24"/>
        </w:rPr>
        <w:t xml:space="preserve">– после уточнения полученной информации в ТЦМК и в ГУ МЧС России по Томской области. </w:t>
      </w:r>
    </w:p>
    <w:p w14:paraId="52C3B1E0" w14:textId="36364973" w:rsidR="00131089" w:rsidRPr="00AB18B0" w:rsidRDefault="00131089" w:rsidP="00131089">
      <w:pPr>
        <w:jc w:val="right"/>
        <w:rPr>
          <w:sz w:val="24"/>
          <w:szCs w:val="24"/>
        </w:rPr>
      </w:pPr>
      <w:r w:rsidRPr="00ED6144">
        <w:rPr>
          <w:rFonts w:ascii="PT Astra Serif" w:hAnsi="PT Astra Serif"/>
          <w:sz w:val="24"/>
          <w:szCs w:val="24"/>
          <w:u w:val="single"/>
        </w:rPr>
        <w:br w:type="page"/>
      </w:r>
      <w:r w:rsidRPr="00AB18B0">
        <w:rPr>
          <w:sz w:val="24"/>
          <w:szCs w:val="24"/>
        </w:rPr>
        <w:lastRenderedPageBreak/>
        <w:t xml:space="preserve">Приложение </w:t>
      </w:r>
      <w:r w:rsidR="00254C32">
        <w:rPr>
          <w:sz w:val="24"/>
          <w:szCs w:val="24"/>
        </w:rPr>
        <w:t>№ 2</w:t>
      </w:r>
    </w:p>
    <w:p w14:paraId="388BB91D" w14:textId="77777777" w:rsidR="00131089" w:rsidRPr="00AB18B0" w:rsidRDefault="00131089" w:rsidP="00131089">
      <w:pPr>
        <w:pStyle w:val="ae"/>
        <w:jc w:val="center"/>
        <w:rPr>
          <w:rFonts w:ascii="Times New Roman" w:hAnsi="Times New Roman"/>
          <w:b/>
          <w:sz w:val="24"/>
          <w:szCs w:val="28"/>
        </w:rPr>
      </w:pPr>
      <w:r w:rsidRPr="00AB18B0">
        <w:rPr>
          <w:rFonts w:ascii="Times New Roman" w:hAnsi="Times New Roman"/>
          <w:b/>
          <w:sz w:val="24"/>
          <w:szCs w:val="28"/>
        </w:rPr>
        <w:t>ИНСТРУКЦИЯ</w:t>
      </w:r>
    </w:p>
    <w:p w14:paraId="63496619" w14:textId="6B1EBF97" w:rsidR="00131089" w:rsidRPr="007E66D7" w:rsidRDefault="00131089" w:rsidP="007E66D7">
      <w:pPr>
        <w:pStyle w:val="ae"/>
        <w:jc w:val="center"/>
        <w:rPr>
          <w:rFonts w:ascii="PT Astra Serif" w:hAnsi="PT Astra Serif"/>
          <w:b/>
          <w:sz w:val="24"/>
          <w:szCs w:val="24"/>
        </w:rPr>
      </w:pPr>
      <w:r w:rsidRPr="007E66D7">
        <w:rPr>
          <w:rFonts w:ascii="PT Astra Serif" w:hAnsi="PT Astra Serif"/>
          <w:b/>
          <w:sz w:val="24"/>
          <w:szCs w:val="24"/>
        </w:rPr>
        <w:t>по медицинской сортировке пострадавших в чрезвычайных ситуациях</w:t>
      </w:r>
      <w:r w:rsidR="007E66D7" w:rsidRPr="007E66D7">
        <w:rPr>
          <w:rFonts w:ascii="PT Astra Serif" w:hAnsi="PT Astra Serif"/>
          <w:sz w:val="24"/>
          <w:szCs w:val="24"/>
        </w:rPr>
        <w:t xml:space="preserve"> </w:t>
      </w:r>
      <w:r w:rsidR="007E66D7" w:rsidRPr="007E66D7">
        <w:rPr>
          <w:rFonts w:ascii="PT Astra Serif" w:hAnsi="PT Astra Serif"/>
          <w:b/>
          <w:sz w:val="24"/>
          <w:szCs w:val="24"/>
        </w:rPr>
        <w:t>радиационного характера - радиационные аварии с выбросом, сбросом, проливом, просыпом ядерных материалов, радиоактивных веществ и радиоактивных отходов.</w:t>
      </w:r>
    </w:p>
    <w:p w14:paraId="11DEC1C0" w14:textId="1E292941" w:rsidR="00131089" w:rsidRDefault="00131089" w:rsidP="00131089">
      <w:pPr>
        <w:pStyle w:val="ae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5DB8E51D" w14:textId="57B47C18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1.</w:t>
      </w:r>
      <w:r>
        <w:rPr>
          <w:rFonts w:ascii="Times New Roman" w:hAnsi="Times New Roman"/>
          <w:sz w:val="24"/>
          <w:szCs w:val="28"/>
        </w:rPr>
        <w:t xml:space="preserve"> </w:t>
      </w:r>
      <w:r w:rsidRPr="007E66D7">
        <w:rPr>
          <w:rFonts w:ascii="Times New Roman" w:hAnsi="Times New Roman"/>
          <w:sz w:val="24"/>
          <w:szCs w:val="28"/>
        </w:rPr>
        <w:t>Сортировочные площадки для пораженных организуются вблизи очага поражения, на этапах медицинской эвакуации (при необходимости). в МО принимающих пораженных. Сортировочная площадка должна быть огорожена!</w:t>
      </w:r>
    </w:p>
    <w:p w14:paraId="193A701D" w14:textId="53715E36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2.</w:t>
      </w:r>
      <w:r>
        <w:rPr>
          <w:rFonts w:ascii="Times New Roman" w:hAnsi="Times New Roman"/>
          <w:sz w:val="24"/>
          <w:szCs w:val="28"/>
        </w:rPr>
        <w:t xml:space="preserve"> </w:t>
      </w:r>
      <w:r w:rsidRPr="007E66D7">
        <w:rPr>
          <w:rFonts w:ascii="Times New Roman" w:hAnsi="Times New Roman"/>
          <w:sz w:val="24"/>
          <w:szCs w:val="28"/>
        </w:rPr>
        <w:t>Сортировочная площадка для пораженных делится на «грязну</w:t>
      </w:r>
      <w:r>
        <w:rPr>
          <w:rFonts w:ascii="Times New Roman" w:hAnsi="Times New Roman"/>
          <w:sz w:val="24"/>
          <w:szCs w:val="28"/>
        </w:rPr>
        <w:t>ю» и «чистую» зоны</w:t>
      </w:r>
      <w:r w:rsidRPr="007E66D7">
        <w:rPr>
          <w:rFonts w:ascii="Times New Roman" w:hAnsi="Times New Roman"/>
          <w:sz w:val="24"/>
          <w:szCs w:val="28"/>
        </w:rPr>
        <w:t>.</w:t>
      </w:r>
    </w:p>
    <w:p w14:paraId="71EBD58F" w14:textId="4FE70FE1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3. </w:t>
      </w:r>
      <w:r w:rsidRPr="007E66D7">
        <w:rPr>
          <w:rFonts w:ascii="Times New Roman" w:hAnsi="Times New Roman"/>
          <w:sz w:val="24"/>
          <w:szCs w:val="28"/>
        </w:rPr>
        <w:t>При отсутствии информации о загрязнении пораженных радиоактивными веществами всех поступающих из зоны ЧС принимают в «ГРЯЗНОЙ» зоне.</w:t>
      </w:r>
    </w:p>
    <w:p w14:paraId="7F6CC4A8" w14:textId="5C8365C0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 xml:space="preserve">4. При развертывании сортировочной площадки в </w:t>
      </w:r>
      <w:r>
        <w:rPr>
          <w:rFonts w:ascii="Times New Roman" w:hAnsi="Times New Roman"/>
          <w:sz w:val="24"/>
          <w:szCs w:val="28"/>
        </w:rPr>
        <w:t>до</w:t>
      </w:r>
      <w:r w:rsidRPr="007E66D7">
        <w:rPr>
          <w:rFonts w:ascii="Times New Roman" w:hAnsi="Times New Roman"/>
          <w:sz w:val="24"/>
          <w:szCs w:val="28"/>
        </w:rPr>
        <w:t>госпитальном этапе между «грязной» и «чистой» зонами организует санпропускник, в котором размещаются — раздевальня, пункт санитарной обработки (организуется и выполняется силами МЧС России, органами местного самоуправления и других ответственных органов исполнительной власти. В «чистой» зоне располагаются помещения для одевания с запасом одежды, пункты дозиметрического контроля (организуется и выполняется силами МЧС России, органами местного самоуправления и других ответственных органов исполнительной власти), оказания медицинской помощи, временного размещения пораженных и площадка для проведения медицинской эвакуации пораженных в МО (организуется и выполняется силами МЧС России, органами местного самоуправления и других ответственных органов исполнительной власти и медицинскими работниками).</w:t>
      </w:r>
    </w:p>
    <w:p w14:paraId="0AC16F06" w14:textId="5D1E75E1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5. </w:t>
      </w:r>
      <w:r w:rsidRPr="007E66D7">
        <w:rPr>
          <w:rFonts w:ascii="Times New Roman" w:hAnsi="Times New Roman"/>
          <w:sz w:val="24"/>
          <w:szCs w:val="28"/>
        </w:rPr>
        <w:t>Бригады СМП привлекаются к оказанию медицинской помощи пораженным в случаях наличия тяжелых комбинированных поражений, при которых р</w:t>
      </w:r>
      <w:r w:rsidR="00FE7A41">
        <w:rPr>
          <w:rFonts w:ascii="Times New Roman" w:hAnsi="Times New Roman"/>
          <w:sz w:val="24"/>
          <w:szCs w:val="28"/>
        </w:rPr>
        <w:t xml:space="preserve">адиационный фактор не является </w:t>
      </w:r>
      <w:r w:rsidRPr="007E66D7">
        <w:rPr>
          <w:rFonts w:ascii="Times New Roman" w:hAnsi="Times New Roman"/>
          <w:sz w:val="24"/>
          <w:szCs w:val="28"/>
        </w:rPr>
        <w:t>основным (определяющим степень тяжести состояния).</w:t>
      </w:r>
    </w:p>
    <w:p w14:paraId="39CCF4C0" w14:textId="77777777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6. При числе пораженных до 10 человек организуется их сбор на одной сортировочной площадке, при числе пораженных более 10 человек - на нескольких сортировочных площадках, при этом каждая сортировочная площадка должна иметь свое обозначение (нумерацию и др.).</w:t>
      </w:r>
    </w:p>
    <w:p w14:paraId="06D62CBD" w14:textId="38B33790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7. </w:t>
      </w:r>
      <w:r w:rsidRPr="007E66D7">
        <w:rPr>
          <w:rFonts w:ascii="Times New Roman" w:hAnsi="Times New Roman"/>
          <w:sz w:val="24"/>
          <w:szCs w:val="28"/>
        </w:rPr>
        <w:t>Место для сортировочной площадки выбирается сотрудниками МЧС России (с проведением дозиметрии) в буферной зоне ЧС при МАЭД до 20 мкЗв/ч с подветренной стороны (направление ветра от площадки) с учетом возможности п</w:t>
      </w:r>
      <w:r>
        <w:rPr>
          <w:rFonts w:ascii="Times New Roman" w:hAnsi="Times New Roman"/>
          <w:sz w:val="24"/>
          <w:szCs w:val="28"/>
        </w:rPr>
        <w:t>роведения медицинской эвакуации</w:t>
      </w:r>
      <w:r w:rsidRPr="007E66D7">
        <w:rPr>
          <w:rFonts w:ascii="Times New Roman" w:hAnsi="Times New Roman"/>
          <w:sz w:val="24"/>
          <w:szCs w:val="28"/>
        </w:rPr>
        <w:t xml:space="preserve"> пораженных. Работа медперсонала на площадке продолжается даже при ухудшении радиационной обстановки до уровня МАЭД 100 мкЗв/ч, после чего площадка переносится в зону с МАЭД менее 20 мкЗв/ч, но максимально близко к зоне ЧС, сопровождающейся массовыми поражениями.</w:t>
      </w:r>
    </w:p>
    <w:p w14:paraId="617F10F8" w14:textId="77777777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8.</w:t>
      </w:r>
      <w:r w:rsidRPr="007E66D7">
        <w:rPr>
          <w:rFonts w:ascii="Times New Roman" w:hAnsi="Times New Roman"/>
          <w:sz w:val="24"/>
          <w:szCs w:val="28"/>
        </w:rPr>
        <w:tab/>
        <w:t>При работе с большим числом пораженных необходимо развертывать дополнительные</w:t>
      </w:r>
    </w:p>
    <w:p w14:paraId="62BAF0C7" w14:textId="77777777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(промежуточные) пункты размещения легкопораженных, где им проводится санитарная обработка (организуется и выполняется силами МЧС России, органами местного самоуправления и других ответственных органов исполнительной власти) и медицинское обеспечение (ситами медицинских работников) перед их медицинской эвакуацией в МО.</w:t>
      </w:r>
    </w:p>
    <w:p w14:paraId="38B3F7B5" w14:textId="167D0C6A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Pr="007E66D7">
        <w:rPr>
          <w:rFonts w:ascii="Times New Roman" w:hAnsi="Times New Roman"/>
          <w:sz w:val="24"/>
          <w:szCs w:val="28"/>
        </w:rPr>
        <w:t>9. Бригады СМП в «зеленой» зоне работают в СИЗ:</w:t>
      </w:r>
    </w:p>
    <w:p w14:paraId="6B32A66E" w14:textId="0E639EE3" w:rsidR="007E66D7" w:rsidRP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7E66D7">
        <w:rPr>
          <w:rFonts w:ascii="Times New Roman" w:hAnsi="Times New Roman"/>
          <w:sz w:val="24"/>
          <w:szCs w:val="28"/>
        </w:rPr>
        <w:t>кожи (комбинезоны и шапочки из нетканого материала типа «Тайвек», закрытая обу</w:t>
      </w:r>
      <w:r>
        <w:rPr>
          <w:rFonts w:ascii="Times New Roman" w:hAnsi="Times New Roman"/>
          <w:sz w:val="24"/>
          <w:szCs w:val="28"/>
        </w:rPr>
        <w:t>вь, бахилы, латексные перчатки);</w:t>
      </w:r>
    </w:p>
    <w:p w14:paraId="6A77A6C7" w14:textId="77777777" w:rsid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7E66D7">
        <w:rPr>
          <w:rFonts w:ascii="Times New Roman" w:hAnsi="Times New Roman"/>
          <w:sz w:val="24"/>
          <w:szCs w:val="28"/>
        </w:rPr>
        <w:t xml:space="preserve">органов дыхания (респиратор Лепесток, ШБ-200 или аналогичный); </w:t>
      </w:r>
    </w:p>
    <w:p w14:paraId="1127B556" w14:textId="691F2267" w:rsidR="007E66D7" w:rsidRP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- глаз (очки).</w:t>
      </w:r>
    </w:p>
    <w:p w14:paraId="3B6462F5" w14:textId="6DB076E5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 xml:space="preserve">10. Старший специалист бригады СМП определяет необходимость оказания медицинской помощи при высоких уровнях внешнего радиоактивного загрязнения </w:t>
      </w:r>
      <w:r w:rsidRPr="007E66D7">
        <w:rPr>
          <w:rFonts w:ascii="Times New Roman" w:hAnsi="Times New Roman"/>
          <w:sz w:val="24"/>
          <w:szCs w:val="28"/>
        </w:rPr>
        <w:lastRenderedPageBreak/>
        <w:t>пораженных (МАЭД на расстоянии 10 см от поверхности тела выше 10 мЗв/ч без предва</w:t>
      </w:r>
      <w:r>
        <w:rPr>
          <w:rFonts w:ascii="Times New Roman" w:hAnsi="Times New Roman"/>
          <w:sz w:val="24"/>
          <w:szCs w:val="28"/>
        </w:rPr>
        <w:t>рительного проведения частичной</w:t>
      </w:r>
      <w:r w:rsidRPr="007E66D7">
        <w:rPr>
          <w:rFonts w:ascii="Times New Roman" w:hAnsi="Times New Roman"/>
          <w:sz w:val="24"/>
          <w:szCs w:val="28"/>
        </w:rPr>
        <w:t xml:space="preserve"> санитарной обработки пораженным с комбинированными радиационными поражениями, находящимся в состоянии тяжелой степени тяжести (пораженным с механическими травмами, кровотечениями, термическими ожогами и т.д.). При этом частичная санитарная обработка рассматривается как оказание неотложной медицинской помощи, в целях предотвращения дальнейшего облучения кожи в высоких дозах. Санитарная обработка проводится путем обтирания или обмывания открытых частей тела, пораженного моющими средствами. Пораженным в состоянии средней и легкой степени тяжести медицинская помощь оказывается после проведенной специалистами МЧС России их санитарной обработки в зоне ЧС.</w:t>
      </w:r>
    </w:p>
    <w:p w14:paraId="15352C1F" w14:textId="70CDE5B9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 w:rsidRPr="007E66D7">
        <w:rPr>
          <w:rFonts w:ascii="Times New Roman" w:hAnsi="Times New Roman"/>
          <w:sz w:val="24"/>
          <w:szCs w:val="28"/>
        </w:rPr>
        <w:t>11. В «чистой» зоне перед проведением медицинской эвакуации пораженных в МО медицинский персонал проводит медици</w:t>
      </w:r>
      <w:r>
        <w:rPr>
          <w:rFonts w:ascii="Times New Roman" w:hAnsi="Times New Roman"/>
          <w:sz w:val="24"/>
          <w:szCs w:val="28"/>
        </w:rPr>
        <w:t>нскую сортировку пораженных на 3</w:t>
      </w:r>
      <w:r w:rsidRPr="007E66D7">
        <w:rPr>
          <w:rFonts w:ascii="Times New Roman" w:hAnsi="Times New Roman"/>
          <w:sz w:val="24"/>
          <w:szCs w:val="28"/>
        </w:rPr>
        <w:t xml:space="preserve"> группы:</w:t>
      </w:r>
    </w:p>
    <w:p w14:paraId="33EA4FF1" w14:textId="132BB60C" w:rsidR="007E66D7" w:rsidRP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7E66D7">
        <w:rPr>
          <w:rFonts w:ascii="Times New Roman" w:hAnsi="Times New Roman"/>
          <w:sz w:val="24"/>
          <w:szCs w:val="28"/>
        </w:rPr>
        <w:t>легкопораженные («ходячие»);</w:t>
      </w:r>
    </w:p>
    <w:p w14:paraId="5911F1C4" w14:textId="77777777" w:rsid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7E66D7">
        <w:rPr>
          <w:rFonts w:ascii="Times New Roman" w:hAnsi="Times New Roman"/>
          <w:sz w:val="24"/>
          <w:szCs w:val="28"/>
        </w:rPr>
        <w:t xml:space="preserve">в стабильном состоянии («носилочные»);   </w:t>
      </w:r>
    </w:p>
    <w:p w14:paraId="3F09B09C" w14:textId="67B6B3CC" w:rsidR="007E66D7" w:rsidRPr="007E66D7" w:rsidRDefault="007E66D7" w:rsidP="007E66D7">
      <w:pPr>
        <w:pStyle w:val="a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7E66D7">
        <w:rPr>
          <w:rFonts w:ascii="Times New Roman" w:hAnsi="Times New Roman"/>
          <w:sz w:val="24"/>
          <w:szCs w:val="28"/>
        </w:rPr>
        <w:t>тяжелопораженные (нуждающиеся в стабилизации состояния и оказании экстренной медицинской помощи по «клиническим» показаниям перед проведением медицинской эвакуации).</w:t>
      </w:r>
    </w:p>
    <w:p w14:paraId="71C92543" w14:textId="2B0A7DAB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12. </w:t>
      </w:r>
      <w:r w:rsidRPr="007E66D7">
        <w:rPr>
          <w:rFonts w:ascii="Times New Roman" w:hAnsi="Times New Roman"/>
          <w:sz w:val="24"/>
          <w:szCs w:val="28"/>
        </w:rPr>
        <w:t>Санитарный транспорт используется для медицинской эвакуации пораженных с комбинированными радиационными поражениями, находящимся в состоянии тяжелой степени тяжести, Помещенного в автомобиль пораженного необходимо укрыть одеялом из нетканого материала для предупреждения распространения радиоактивных веществ и загрязнения салона.</w:t>
      </w:r>
    </w:p>
    <w:p w14:paraId="4CA77E50" w14:textId="3D62B614" w:rsidR="007E66D7" w:rsidRPr="007E66D7" w:rsidRDefault="007E66D7" w:rsidP="007E66D7">
      <w:pPr>
        <w:pStyle w:val="ae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 </w:t>
      </w:r>
      <w:r w:rsidRPr="007E66D7">
        <w:rPr>
          <w:rFonts w:ascii="Times New Roman" w:hAnsi="Times New Roman"/>
          <w:sz w:val="24"/>
          <w:szCs w:val="28"/>
        </w:rPr>
        <w:t>По прибытии основных медицинских сил необходимо организовать регистрацию пораженных и передачу сведений в ТЦМК.</w:t>
      </w:r>
    </w:p>
    <w:p w14:paraId="75983DF4" w14:textId="7C1C7D02" w:rsidR="00A1092C" w:rsidRPr="00131089" w:rsidRDefault="007E66D7" w:rsidP="00F2011B">
      <w:pPr>
        <w:pStyle w:val="ae"/>
        <w:ind w:firstLine="709"/>
        <w:jc w:val="left"/>
        <w:rPr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</w:t>
      </w:r>
      <w:r w:rsidRPr="007E66D7">
        <w:rPr>
          <w:rFonts w:ascii="Times New Roman" w:hAnsi="Times New Roman"/>
          <w:sz w:val="24"/>
          <w:szCs w:val="28"/>
        </w:rPr>
        <w:t>При возможности погибшие (умершие) переносятся на площадку сбора погибших (умерших) после проведения сортировки силами МЧС России, органами местного самоуправления и других ответственных органов исполнительной власти.</w:t>
      </w:r>
    </w:p>
    <w:sectPr w:rsidR="00A1092C" w:rsidRPr="00131089" w:rsidSect="00ED614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34260" w14:textId="77777777" w:rsidR="00F21B21" w:rsidRDefault="00F21B21" w:rsidP="00811533">
      <w:r>
        <w:separator/>
      </w:r>
    </w:p>
  </w:endnote>
  <w:endnote w:type="continuationSeparator" w:id="0">
    <w:p w14:paraId="6E8780D3" w14:textId="77777777" w:rsidR="00F21B21" w:rsidRDefault="00F21B21" w:rsidP="0081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7A61B" w14:textId="551EDFB1" w:rsidR="00E17F75" w:rsidRDefault="00E17F75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E80DF2">
      <w:rPr>
        <w:noProof/>
      </w:rPr>
      <w:t>1</w:t>
    </w:r>
    <w:r>
      <w:fldChar w:fldCharType="end"/>
    </w:r>
  </w:p>
  <w:p w14:paraId="629C3C0A" w14:textId="77777777" w:rsidR="00E17F75" w:rsidRDefault="00E17F7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E233E" w14:textId="77777777" w:rsidR="00F21B21" w:rsidRDefault="00F21B21" w:rsidP="00811533">
      <w:r>
        <w:separator/>
      </w:r>
    </w:p>
  </w:footnote>
  <w:footnote w:type="continuationSeparator" w:id="0">
    <w:p w14:paraId="256E03D7" w14:textId="77777777" w:rsidR="00F21B21" w:rsidRDefault="00F21B21" w:rsidP="0081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359"/>
    <w:multiLevelType w:val="multilevel"/>
    <w:tmpl w:val="6DEC76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D02BF"/>
    <w:multiLevelType w:val="hybridMultilevel"/>
    <w:tmpl w:val="11A66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51AE4"/>
    <w:multiLevelType w:val="multilevel"/>
    <w:tmpl w:val="AFC24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47762"/>
    <w:multiLevelType w:val="hybridMultilevel"/>
    <w:tmpl w:val="85267876"/>
    <w:lvl w:ilvl="0" w:tplc="C39A8590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5A64FB"/>
    <w:multiLevelType w:val="multilevel"/>
    <w:tmpl w:val="99C23708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EF72A9"/>
    <w:multiLevelType w:val="multilevel"/>
    <w:tmpl w:val="ACF00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17024"/>
    <w:multiLevelType w:val="hybridMultilevel"/>
    <w:tmpl w:val="2FECF5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55FF"/>
    <w:multiLevelType w:val="multilevel"/>
    <w:tmpl w:val="A7EC9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F06B2C"/>
    <w:multiLevelType w:val="multilevel"/>
    <w:tmpl w:val="7506C0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C16F58"/>
    <w:multiLevelType w:val="multilevel"/>
    <w:tmpl w:val="A51E0D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632B2"/>
    <w:multiLevelType w:val="multilevel"/>
    <w:tmpl w:val="1B5E50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A70A0"/>
    <w:multiLevelType w:val="multilevel"/>
    <w:tmpl w:val="ECEE2E8A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A8080F"/>
    <w:multiLevelType w:val="multilevel"/>
    <w:tmpl w:val="D3FE2FD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02A5C"/>
    <w:multiLevelType w:val="multilevel"/>
    <w:tmpl w:val="70B6749C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B1408"/>
    <w:multiLevelType w:val="multilevel"/>
    <w:tmpl w:val="32CC26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A2DEA"/>
    <w:multiLevelType w:val="hybridMultilevel"/>
    <w:tmpl w:val="D138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A6BEC"/>
    <w:multiLevelType w:val="multilevel"/>
    <w:tmpl w:val="F55211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D142C1"/>
    <w:multiLevelType w:val="multilevel"/>
    <w:tmpl w:val="3EC43C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A17D22"/>
    <w:multiLevelType w:val="multilevel"/>
    <w:tmpl w:val="B47817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596D0C"/>
    <w:multiLevelType w:val="multilevel"/>
    <w:tmpl w:val="7B48FD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7E3459"/>
    <w:multiLevelType w:val="multilevel"/>
    <w:tmpl w:val="F566C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887B8C"/>
    <w:multiLevelType w:val="multilevel"/>
    <w:tmpl w:val="1B4CA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A1370F"/>
    <w:multiLevelType w:val="hybridMultilevel"/>
    <w:tmpl w:val="D82CA12A"/>
    <w:lvl w:ilvl="0" w:tplc="68F87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53F4AE5"/>
    <w:multiLevelType w:val="hybridMultilevel"/>
    <w:tmpl w:val="8C4CC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A1526"/>
    <w:multiLevelType w:val="multilevel"/>
    <w:tmpl w:val="30C41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2C6046"/>
    <w:multiLevelType w:val="multilevel"/>
    <w:tmpl w:val="4B0A40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DF367A"/>
    <w:multiLevelType w:val="multilevel"/>
    <w:tmpl w:val="4C62B13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C5546"/>
    <w:multiLevelType w:val="multilevel"/>
    <w:tmpl w:val="3E20C3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655B25"/>
    <w:multiLevelType w:val="multilevel"/>
    <w:tmpl w:val="A800AB64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F163E8"/>
    <w:multiLevelType w:val="multilevel"/>
    <w:tmpl w:val="345E5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83346D"/>
    <w:multiLevelType w:val="multilevel"/>
    <w:tmpl w:val="11A8C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2A12AE"/>
    <w:multiLevelType w:val="multilevel"/>
    <w:tmpl w:val="7FE620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884743"/>
    <w:multiLevelType w:val="multilevel"/>
    <w:tmpl w:val="0E38E3E2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3475EC"/>
    <w:multiLevelType w:val="multilevel"/>
    <w:tmpl w:val="69D8F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A83FC6"/>
    <w:multiLevelType w:val="hybridMultilevel"/>
    <w:tmpl w:val="C2027A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34"/>
  </w:num>
  <w:num w:numId="3">
    <w:abstractNumId w:val="23"/>
  </w:num>
  <w:num w:numId="4">
    <w:abstractNumId w:val="19"/>
  </w:num>
  <w:num w:numId="5">
    <w:abstractNumId w:val="0"/>
  </w:num>
  <w:num w:numId="6">
    <w:abstractNumId w:val="10"/>
  </w:num>
  <w:num w:numId="7">
    <w:abstractNumId w:val="3"/>
  </w:num>
  <w:num w:numId="8">
    <w:abstractNumId w:val="22"/>
  </w:num>
  <w:num w:numId="9">
    <w:abstractNumId w:val="5"/>
  </w:num>
  <w:num w:numId="10">
    <w:abstractNumId w:val="20"/>
  </w:num>
  <w:num w:numId="11">
    <w:abstractNumId w:val="14"/>
  </w:num>
  <w:num w:numId="12">
    <w:abstractNumId w:val="21"/>
  </w:num>
  <w:num w:numId="13">
    <w:abstractNumId w:val="17"/>
  </w:num>
  <w:num w:numId="14">
    <w:abstractNumId w:val="1"/>
  </w:num>
  <w:num w:numId="15">
    <w:abstractNumId w:val="28"/>
  </w:num>
  <w:num w:numId="16">
    <w:abstractNumId w:val="27"/>
  </w:num>
  <w:num w:numId="17">
    <w:abstractNumId w:val="11"/>
  </w:num>
  <w:num w:numId="18">
    <w:abstractNumId w:val="29"/>
  </w:num>
  <w:num w:numId="19">
    <w:abstractNumId w:val="12"/>
  </w:num>
  <w:num w:numId="20">
    <w:abstractNumId w:val="24"/>
  </w:num>
  <w:num w:numId="21">
    <w:abstractNumId w:val="7"/>
  </w:num>
  <w:num w:numId="22">
    <w:abstractNumId w:val="18"/>
  </w:num>
  <w:num w:numId="23">
    <w:abstractNumId w:val="31"/>
  </w:num>
  <w:num w:numId="24">
    <w:abstractNumId w:val="26"/>
  </w:num>
  <w:num w:numId="25">
    <w:abstractNumId w:val="30"/>
  </w:num>
  <w:num w:numId="26">
    <w:abstractNumId w:val="32"/>
  </w:num>
  <w:num w:numId="27">
    <w:abstractNumId w:val="2"/>
  </w:num>
  <w:num w:numId="28">
    <w:abstractNumId w:val="6"/>
  </w:num>
  <w:num w:numId="29">
    <w:abstractNumId w:val="4"/>
  </w:num>
  <w:num w:numId="30">
    <w:abstractNumId w:val="25"/>
  </w:num>
  <w:num w:numId="31">
    <w:abstractNumId w:val="13"/>
  </w:num>
  <w:num w:numId="32">
    <w:abstractNumId w:val="8"/>
  </w:num>
  <w:num w:numId="33">
    <w:abstractNumId w:val="33"/>
  </w:num>
  <w:num w:numId="34">
    <w:abstractNumId w:val="16"/>
  </w:num>
  <w:num w:numId="3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4A"/>
    <w:rsid w:val="00001C92"/>
    <w:rsid w:val="00002B5F"/>
    <w:rsid w:val="00002FA1"/>
    <w:rsid w:val="00003C89"/>
    <w:rsid w:val="00004587"/>
    <w:rsid w:val="00006056"/>
    <w:rsid w:val="00010D2A"/>
    <w:rsid w:val="00010E22"/>
    <w:rsid w:val="0001367F"/>
    <w:rsid w:val="00014003"/>
    <w:rsid w:val="00014791"/>
    <w:rsid w:val="00017243"/>
    <w:rsid w:val="00023118"/>
    <w:rsid w:val="000235A1"/>
    <w:rsid w:val="00023D5E"/>
    <w:rsid w:val="00025F16"/>
    <w:rsid w:val="0003104C"/>
    <w:rsid w:val="000312B4"/>
    <w:rsid w:val="00033EC5"/>
    <w:rsid w:val="000413DF"/>
    <w:rsid w:val="000455A2"/>
    <w:rsid w:val="00047AB0"/>
    <w:rsid w:val="00050FFD"/>
    <w:rsid w:val="00055FC7"/>
    <w:rsid w:val="00056BB1"/>
    <w:rsid w:val="00060391"/>
    <w:rsid w:val="00062DFF"/>
    <w:rsid w:val="00065059"/>
    <w:rsid w:val="00066BEA"/>
    <w:rsid w:val="000676F5"/>
    <w:rsid w:val="00073364"/>
    <w:rsid w:val="00073795"/>
    <w:rsid w:val="00074368"/>
    <w:rsid w:val="000744CE"/>
    <w:rsid w:val="00074777"/>
    <w:rsid w:val="00074E4B"/>
    <w:rsid w:val="000771F1"/>
    <w:rsid w:val="00085D65"/>
    <w:rsid w:val="0008663A"/>
    <w:rsid w:val="00090BCE"/>
    <w:rsid w:val="00090FFA"/>
    <w:rsid w:val="00092126"/>
    <w:rsid w:val="000926E6"/>
    <w:rsid w:val="00092DA0"/>
    <w:rsid w:val="00093536"/>
    <w:rsid w:val="000935EB"/>
    <w:rsid w:val="00094D61"/>
    <w:rsid w:val="00097740"/>
    <w:rsid w:val="00097B9E"/>
    <w:rsid w:val="000A017D"/>
    <w:rsid w:val="000A093B"/>
    <w:rsid w:val="000A0AF1"/>
    <w:rsid w:val="000A1038"/>
    <w:rsid w:val="000A445D"/>
    <w:rsid w:val="000A5BAE"/>
    <w:rsid w:val="000A6EC4"/>
    <w:rsid w:val="000B1635"/>
    <w:rsid w:val="000B1C57"/>
    <w:rsid w:val="000B2F6C"/>
    <w:rsid w:val="000B5515"/>
    <w:rsid w:val="000C0D2F"/>
    <w:rsid w:val="000C21C7"/>
    <w:rsid w:val="000C2500"/>
    <w:rsid w:val="000C2BD6"/>
    <w:rsid w:val="000C367E"/>
    <w:rsid w:val="000C4224"/>
    <w:rsid w:val="000C45FF"/>
    <w:rsid w:val="000C5224"/>
    <w:rsid w:val="000C68CE"/>
    <w:rsid w:val="000D16F4"/>
    <w:rsid w:val="000D1F9D"/>
    <w:rsid w:val="000D514B"/>
    <w:rsid w:val="000D52C4"/>
    <w:rsid w:val="000D5393"/>
    <w:rsid w:val="000D543D"/>
    <w:rsid w:val="000D56E1"/>
    <w:rsid w:val="000D5EF5"/>
    <w:rsid w:val="000D6436"/>
    <w:rsid w:val="000D6F2E"/>
    <w:rsid w:val="000E1599"/>
    <w:rsid w:val="000E3C8C"/>
    <w:rsid w:val="000E54CE"/>
    <w:rsid w:val="000E7A96"/>
    <w:rsid w:val="000F0CEE"/>
    <w:rsid w:val="000F0FB4"/>
    <w:rsid w:val="000F130C"/>
    <w:rsid w:val="000F1A2E"/>
    <w:rsid w:val="000F4524"/>
    <w:rsid w:val="000F5304"/>
    <w:rsid w:val="000F7E87"/>
    <w:rsid w:val="0011194F"/>
    <w:rsid w:val="0011225A"/>
    <w:rsid w:val="00113AC2"/>
    <w:rsid w:val="0011589E"/>
    <w:rsid w:val="0012060B"/>
    <w:rsid w:val="00121B07"/>
    <w:rsid w:val="00122CB5"/>
    <w:rsid w:val="00122E17"/>
    <w:rsid w:val="001233A3"/>
    <w:rsid w:val="00123876"/>
    <w:rsid w:val="00124E95"/>
    <w:rsid w:val="001258F2"/>
    <w:rsid w:val="00125C16"/>
    <w:rsid w:val="00125C79"/>
    <w:rsid w:val="0012624D"/>
    <w:rsid w:val="001274CC"/>
    <w:rsid w:val="00131089"/>
    <w:rsid w:val="0013196E"/>
    <w:rsid w:val="00132C8D"/>
    <w:rsid w:val="00133FED"/>
    <w:rsid w:val="001358D5"/>
    <w:rsid w:val="0013728C"/>
    <w:rsid w:val="00140952"/>
    <w:rsid w:val="00140977"/>
    <w:rsid w:val="001411AF"/>
    <w:rsid w:val="001424ED"/>
    <w:rsid w:val="0014471B"/>
    <w:rsid w:val="001452CC"/>
    <w:rsid w:val="0014589A"/>
    <w:rsid w:val="00146552"/>
    <w:rsid w:val="001510FB"/>
    <w:rsid w:val="00154144"/>
    <w:rsid w:val="0015498C"/>
    <w:rsid w:val="001554E6"/>
    <w:rsid w:val="0015598C"/>
    <w:rsid w:val="00156F60"/>
    <w:rsid w:val="00157402"/>
    <w:rsid w:val="00160F14"/>
    <w:rsid w:val="00161452"/>
    <w:rsid w:val="00163107"/>
    <w:rsid w:val="0016406C"/>
    <w:rsid w:val="00164C69"/>
    <w:rsid w:val="001650E2"/>
    <w:rsid w:val="00165B10"/>
    <w:rsid w:val="001670F0"/>
    <w:rsid w:val="001706B1"/>
    <w:rsid w:val="0017173C"/>
    <w:rsid w:val="0017218D"/>
    <w:rsid w:val="001722BD"/>
    <w:rsid w:val="00172363"/>
    <w:rsid w:val="00173B30"/>
    <w:rsid w:val="00173C7F"/>
    <w:rsid w:val="001741C7"/>
    <w:rsid w:val="00174380"/>
    <w:rsid w:val="00180282"/>
    <w:rsid w:val="001806C9"/>
    <w:rsid w:val="00180C01"/>
    <w:rsid w:val="00180DFA"/>
    <w:rsid w:val="00182D5E"/>
    <w:rsid w:val="00184BBE"/>
    <w:rsid w:val="00186B26"/>
    <w:rsid w:val="0018798C"/>
    <w:rsid w:val="00187A67"/>
    <w:rsid w:val="00190966"/>
    <w:rsid w:val="00191226"/>
    <w:rsid w:val="00195CE2"/>
    <w:rsid w:val="00196C81"/>
    <w:rsid w:val="00197F3E"/>
    <w:rsid w:val="001A0BC7"/>
    <w:rsid w:val="001A0EF3"/>
    <w:rsid w:val="001A1F6A"/>
    <w:rsid w:val="001A6986"/>
    <w:rsid w:val="001A69F8"/>
    <w:rsid w:val="001A7ED0"/>
    <w:rsid w:val="001B041E"/>
    <w:rsid w:val="001B1CA8"/>
    <w:rsid w:val="001B4C25"/>
    <w:rsid w:val="001B5965"/>
    <w:rsid w:val="001B7D19"/>
    <w:rsid w:val="001C0DCF"/>
    <w:rsid w:val="001C20A0"/>
    <w:rsid w:val="001C2204"/>
    <w:rsid w:val="001C3BEC"/>
    <w:rsid w:val="001C653A"/>
    <w:rsid w:val="001C653E"/>
    <w:rsid w:val="001C6A17"/>
    <w:rsid w:val="001C78EA"/>
    <w:rsid w:val="001D0D35"/>
    <w:rsid w:val="001D14B2"/>
    <w:rsid w:val="001D211B"/>
    <w:rsid w:val="001D25E0"/>
    <w:rsid w:val="001D2D27"/>
    <w:rsid w:val="001D67FD"/>
    <w:rsid w:val="001E1520"/>
    <w:rsid w:val="001E2A27"/>
    <w:rsid w:val="001E63B0"/>
    <w:rsid w:val="001E6606"/>
    <w:rsid w:val="001E6825"/>
    <w:rsid w:val="001E69D8"/>
    <w:rsid w:val="001E719D"/>
    <w:rsid w:val="001F094C"/>
    <w:rsid w:val="001F13B8"/>
    <w:rsid w:val="001F1C59"/>
    <w:rsid w:val="001F205B"/>
    <w:rsid w:val="001F4082"/>
    <w:rsid w:val="001F6710"/>
    <w:rsid w:val="002001A9"/>
    <w:rsid w:val="0020047C"/>
    <w:rsid w:val="002009B7"/>
    <w:rsid w:val="002009ED"/>
    <w:rsid w:val="002038CB"/>
    <w:rsid w:val="0020474D"/>
    <w:rsid w:val="002067B0"/>
    <w:rsid w:val="0021014C"/>
    <w:rsid w:val="0021043E"/>
    <w:rsid w:val="002108EA"/>
    <w:rsid w:val="002112A4"/>
    <w:rsid w:val="002119D1"/>
    <w:rsid w:val="00211AA1"/>
    <w:rsid w:val="00211B5B"/>
    <w:rsid w:val="00212A47"/>
    <w:rsid w:val="002140B6"/>
    <w:rsid w:val="00214604"/>
    <w:rsid w:val="0021581B"/>
    <w:rsid w:val="00215A66"/>
    <w:rsid w:val="00216B1D"/>
    <w:rsid w:val="00217B9B"/>
    <w:rsid w:val="00220394"/>
    <w:rsid w:val="0022059B"/>
    <w:rsid w:val="0022081C"/>
    <w:rsid w:val="00220984"/>
    <w:rsid w:val="002216D1"/>
    <w:rsid w:val="002217D6"/>
    <w:rsid w:val="00222A80"/>
    <w:rsid w:val="00222AEE"/>
    <w:rsid w:val="0022476D"/>
    <w:rsid w:val="002249D6"/>
    <w:rsid w:val="00224D43"/>
    <w:rsid w:val="002313D3"/>
    <w:rsid w:val="0023263D"/>
    <w:rsid w:val="00233637"/>
    <w:rsid w:val="0023479B"/>
    <w:rsid w:val="00236153"/>
    <w:rsid w:val="002409AF"/>
    <w:rsid w:val="002409FC"/>
    <w:rsid w:val="002417EB"/>
    <w:rsid w:val="00242461"/>
    <w:rsid w:val="00242B49"/>
    <w:rsid w:val="00242F38"/>
    <w:rsid w:val="002441D4"/>
    <w:rsid w:val="00245DE5"/>
    <w:rsid w:val="002471DC"/>
    <w:rsid w:val="00250A19"/>
    <w:rsid w:val="00250E5D"/>
    <w:rsid w:val="0025128D"/>
    <w:rsid w:val="00252AA8"/>
    <w:rsid w:val="00253F88"/>
    <w:rsid w:val="0025417F"/>
    <w:rsid w:val="00254C32"/>
    <w:rsid w:val="00254E6A"/>
    <w:rsid w:val="00255607"/>
    <w:rsid w:val="00255E36"/>
    <w:rsid w:val="002604FD"/>
    <w:rsid w:val="002613F5"/>
    <w:rsid w:val="00261F63"/>
    <w:rsid w:val="0026337A"/>
    <w:rsid w:val="00266023"/>
    <w:rsid w:val="00266294"/>
    <w:rsid w:val="00266303"/>
    <w:rsid w:val="00266E22"/>
    <w:rsid w:val="00267399"/>
    <w:rsid w:val="00270D1B"/>
    <w:rsid w:val="0027287F"/>
    <w:rsid w:val="00273E86"/>
    <w:rsid w:val="002750A3"/>
    <w:rsid w:val="002768D9"/>
    <w:rsid w:val="00282C30"/>
    <w:rsid w:val="00283C85"/>
    <w:rsid w:val="0028476B"/>
    <w:rsid w:val="002848EF"/>
    <w:rsid w:val="00285FAA"/>
    <w:rsid w:val="002865E4"/>
    <w:rsid w:val="002872AC"/>
    <w:rsid w:val="00290A4F"/>
    <w:rsid w:val="00290E67"/>
    <w:rsid w:val="0029202E"/>
    <w:rsid w:val="00292ADA"/>
    <w:rsid w:val="00294BAB"/>
    <w:rsid w:val="00295C4D"/>
    <w:rsid w:val="00295CDA"/>
    <w:rsid w:val="00297165"/>
    <w:rsid w:val="00297684"/>
    <w:rsid w:val="002979AC"/>
    <w:rsid w:val="002A08FB"/>
    <w:rsid w:val="002A25D0"/>
    <w:rsid w:val="002A39C3"/>
    <w:rsid w:val="002A4462"/>
    <w:rsid w:val="002A7153"/>
    <w:rsid w:val="002B26A9"/>
    <w:rsid w:val="002B2C0A"/>
    <w:rsid w:val="002B3628"/>
    <w:rsid w:val="002B533C"/>
    <w:rsid w:val="002B5B5F"/>
    <w:rsid w:val="002B75F0"/>
    <w:rsid w:val="002B7D66"/>
    <w:rsid w:val="002C049A"/>
    <w:rsid w:val="002C1679"/>
    <w:rsid w:val="002C31D0"/>
    <w:rsid w:val="002C3FED"/>
    <w:rsid w:val="002C42D3"/>
    <w:rsid w:val="002C47CE"/>
    <w:rsid w:val="002C5A7B"/>
    <w:rsid w:val="002C7BF1"/>
    <w:rsid w:val="002D04BD"/>
    <w:rsid w:val="002D3F80"/>
    <w:rsid w:val="002D668D"/>
    <w:rsid w:val="002D6835"/>
    <w:rsid w:val="002D712E"/>
    <w:rsid w:val="002E2859"/>
    <w:rsid w:val="002E2E27"/>
    <w:rsid w:val="002E36EB"/>
    <w:rsid w:val="002E635F"/>
    <w:rsid w:val="002E67F9"/>
    <w:rsid w:val="002E7468"/>
    <w:rsid w:val="002F39EA"/>
    <w:rsid w:val="002F4A24"/>
    <w:rsid w:val="002F63B1"/>
    <w:rsid w:val="002F6DA4"/>
    <w:rsid w:val="0030050A"/>
    <w:rsid w:val="0030300B"/>
    <w:rsid w:val="003044C2"/>
    <w:rsid w:val="003071A5"/>
    <w:rsid w:val="003072C5"/>
    <w:rsid w:val="0031089F"/>
    <w:rsid w:val="00310E28"/>
    <w:rsid w:val="00310FD0"/>
    <w:rsid w:val="003117A2"/>
    <w:rsid w:val="0031201D"/>
    <w:rsid w:val="003125C8"/>
    <w:rsid w:val="00312997"/>
    <w:rsid w:val="00314C81"/>
    <w:rsid w:val="00315B8A"/>
    <w:rsid w:val="00317044"/>
    <w:rsid w:val="003172DD"/>
    <w:rsid w:val="0032154F"/>
    <w:rsid w:val="00322FF6"/>
    <w:rsid w:val="00324556"/>
    <w:rsid w:val="00327420"/>
    <w:rsid w:val="00331450"/>
    <w:rsid w:val="00332B0E"/>
    <w:rsid w:val="00332FD7"/>
    <w:rsid w:val="00333783"/>
    <w:rsid w:val="00333F18"/>
    <w:rsid w:val="003343AB"/>
    <w:rsid w:val="00335452"/>
    <w:rsid w:val="00335BEE"/>
    <w:rsid w:val="00336038"/>
    <w:rsid w:val="00342222"/>
    <w:rsid w:val="00342257"/>
    <w:rsid w:val="00342282"/>
    <w:rsid w:val="00343795"/>
    <w:rsid w:val="0034573D"/>
    <w:rsid w:val="00346A33"/>
    <w:rsid w:val="00347CBE"/>
    <w:rsid w:val="00355C9E"/>
    <w:rsid w:val="00357840"/>
    <w:rsid w:val="003627BA"/>
    <w:rsid w:val="00367BB5"/>
    <w:rsid w:val="00370555"/>
    <w:rsid w:val="00372FA7"/>
    <w:rsid w:val="00376247"/>
    <w:rsid w:val="003774B9"/>
    <w:rsid w:val="00377C5D"/>
    <w:rsid w:val="00380EEC"/>
    <w:rsid w:val="00382DE4"/>
    <w:rsid w:val="00383D38"/>
    <w:rsid w:val="00384DA6"/>
    <w:rsid w:val="00386995"/>
    <w:rsid w:val="00386ADA"/>
    <w:rsid w:val="00387CA6"/>
    <w:rsid w:val="00391ADC"/>
    <w:rsid w:val="00392D31"/>
    <w:rsid w:val="003933DE"/>
    <w:rsid w:val="0039519C"/>
    <w:rsid w:val="003951CC"/>
    <w:rsid w:val="003A190B"/>
    <w:rsid w:val="003A2279"/>
    <w:rsid w:val="003A6169"/>
    <w:rsid w:val="003A616D"/>
    <w:rsid w:val="003A7DC5"/>
    <w:rsid w:val="003B0119"/>
    <w:rsid w:val="003B1396"/>
    <w:rsid w:val="003B3731"/>
    <w:rsid w:val="003B3D29"/>
    <w:rsid w:val="003B4040"/>
    <w:rsid w:val="003B43AF"/>
    <w:rsid w:val="003B4B2E"/>
    <w:rsid w:val="003B4ED7"/>
    <w:rsid w:val="003B4EDE"/>
    <w:rsid w:val="003B4F21"/>
    <w:rsid w:val="003B6026"/>
    <w:rsid w:val="003B681A"/>
    <w:rsid w:val="003C0B95"/>
    <w:rsid w:val="003C1D29"/>
    <w:rsid w:val="003C220B"/>
    <w:rsid w:val="003C3D38"/>
    <w:rsid w:val="003C562E"/>
    <w:rsid w:val="003D0885"/>
    <w:rsid w:val="003D0CBC"/>
    <w:rsid w:val="003D5253"/>
    <w:rsid w:val="003D65EC"/>
    <w:rsid w:val="003E4E48"/>
    <w:rsid w:val="003E60B2"/>
    <w:rsid w:val="003F09A2"/>
    <w:rsid w:val="003F183C"/>
    <w:rsid w:val="00400A3B"/>
    <w:rsid w:val="00400D5E"/>
    <w:rsid w:val="00401E62"/>
    <w:rsid w:val="00402067"/>
    <w:rsid w:val="00404286"/>
    <w:rsid w:val="00404860"/>
    <w:rsid w:val="00404F98"/>
    <w:rsid w:val="0040514E"/>
    <w:rsid w:val="00407FF3"/>
    <w:rsid w:val="00411782"/>
    <w:rsid w:val="0041616A"/>
    <w:rsid w:val="0041672C"/>
    <w:rsid w:val="00416D11"/>
    <w:rsid w:val="004176B4"/>
    <w:rsid w:val="00425D4C"/>
    <w:rsid w:val="00425F79"/>
    <w:rsid w:val="004278C3"/>
    <w:rsid w:val="004279F9"/>
    <w:rsid w:val="00432ED3"/>
    <w:rsid w:val="004349E1"/>
    <w:rsid w:val="00434F4B"/>
    <w:rsid w:val="00435EB3"/>
    <w:rsid w:val="00435F26"/>
    <w:rsid w:val="00437B0A"/>
    <w:rsid w:val="00437F2E"/>
    <w:rsid w:val="00441DE8"/>
    <w:rsid w:val="004471B0"/>
    <w:rsid w:val="00447411"/>
    <w:rsid w:val="0045027A"/>
    <w:rsid w:val="00450348"/>
    <w:rsid w:val="0045357E"/>
    <w:rsid w:val="00454476"/>
    <w:rsid w:val="0045496F"/>
    <w:rsid w:val="00454B67"/>
    <w:rsid w:val="0045729A"/>
    <w:rsid w:val="00457546"/>
    <w:rsid w:val="00460B03"/>
    <w:rsid w:val="004614EB"/>
    <w:rsid w:val="0046271A"/>
    <w:rsid w:val="004633B0"/>
    <w:rsid w:val="004643F4"/>
    <w:rsid w:val="00465090"/>
    <w:rsid w:val="00466BD2"/>
    <w:rsid w:val="00470FEC"/>
    <w:rsid w:val="00473A21"/>
    <w:rsid w:val="00474A6B"/>
    <w:rsid w:val="00475778"/>
    <w:rsid w:val="00477373"/>
    <w:rsid w:val="004814A7"/>
    <w:rsid w:val="00481C60"/>
    <w:rsid w:val="00484F07"/>
    <w:rsid w:val="004853FE"/>
    <w:rsid w:val="0048616E"/>
    <w:rsid w:val="004869C4"/>
    <w:rsid w:val="00486A3B"/>
    <w:rsid w:val="00492457"/>
    <w:rsid w:val="00495885"/>
    <w:rsid w:val="00495FE4"/>
    <w:rsid w:val="004978FA"/>
    <w:rsid w:val="004A0884"/>
    <w:rsid w:val="004A1964"/>
    <w:rsid w:val="004A1B31"/>
    <w:rsid w:val="004A2F0A"/>
    <w:rsid w:val="004A3748"/>
    <w:rsid w:val="004A68C5"/>
    <w:rsid w:val="004A7A1E"/>
    <w:rsid w:val="004B0054"/>
    <w:rsid w:val="004B2345"/>
    <w:rsid w:val="004B5626"/>
    <w:rsid w:val="004B5A8B"/>
    <w:rsid w:val="004B5D74"/>
    <w:rsid w:val="004B769F"/>
    <w:rsid w:val="004B7FED"/>
    <w:rsid w:val="004C0469"/>
    <w:rsid w:val="004C05D9"/>
    <w:rsid w:val="004C3B44"/>
    <w:rsid w:val="004C3E5A"/>
    <w:rsid w:val="004C422F"/>
    <w:rsid w:val="004C4612"/>
    <w:rsid w:val="004D14A6"/>
    <w:rsid w:val="004D268F"/>
    <w:rsid w:val="004D3579"/>
    <w:rsid w:val="004D3A13"/>
    <w:rsid w:val="004D3C6C"/>
    <w:rsid w:val="004D6C33"/>
    <w:rsid w:val="004D7BD6"/>
    <w:rsid w:val="004E0800"/>
    <w:rsid w:val="004E161C"/>
    <w:rsid w:val="004E39C2"/>
    <w:rsid w:val="004E4B71"/>
    <w:rsid w:val="004E4B7D"/>
    <w:rsid w:val="004E594A"/>
    <w:rsid w:val="004E5C44"/>
    <w:rsid w:val="004E6C3E"/>
    <w:rsid w:val="004F054B"/>
    <w:rsid w:val="004F1003"/>
    <w:rsid w:val="004F3CE1"/>
    <w:rsid w:val="004F596E"/>
    <w:rsid w:val="004F5D07"/>
    <w:rsid w:val="004F6F8F"/>
    <w:rsid w:val="00500AA4"/>
    <w:rsid w:val="00503C5B"/>
    <w:rsid w:val="00506B1C"/>
    <w:rsid w:val="00511437"/>
    <w:rsid w:val="005114B2"/>
    <w:rsid w:val="00515316"/>
    <w:rsid w:val="005161D2"/>
    <w:rsid w:val="005174E3"/>
    <w:rsid w:val="00520EC5"/>
    <w:rsid w:val="005233DB"/>
    <w:rsid w:val="005246DE"/>
    <w:rsid w:val="00524B32"/>
    <w:rsid w:val="00525F51"/>
    <w:rsid w:val="00531319"/>
    <w:rsid w:val="005322F3"/>
    <w:rsid w:val="005323ED"/>
    <w:rsid w:val="00533628"/>
    <w:rsid w:val="005351B0"/>
    <w:rsid w:val="005362C1"/>
    <w:rsid w:val="00536383"/>
    <w:rsid w:val="00540D43"/>
    <w:rsid w:val="00541D45"/>
    <w:rsid w:val="00541F0A"/>
    <w:rsid w:val="00542368"/>
    <w:rsid w:val="00544636"/>
    <w:rsid w:val="005457D9"/>
    <w:rsid w:val="00545CCE"/>
    <w:rsid w:val="005464B5"/>
    <w:rsid w:val="005471B9"/>
    <w:rsid w:val="00554707"/>
    <w:rsid w:val="00554D2A"/>
    <w:rsid w:val="00555079"/>
    <w:rsid w:val="00556143"/>
    <w:rsid w:val="0055688E"/>
    <w:rsid w:val="00557A84"/>
    <w:rsid w:val="00560534"/>
    <w:rsid w:val="00562B4E"/>
    <w:rsid w:val="00563632"/>
    <w:rsid w:val="00565EEA"/>
    <w:rsid w:val="0057049E"/>
    <w:rsid w:val="00570C37"/>
    <w:rsid w:val="00571607"/>
    <w:rsid w:val="00571ED9"/>
    <w:rsid w:val="005722B8"/>
    <w:rsid w:val="005758F4"/>
    <w:rsid w:val="00576E57"/>
    <w:rsid w:val="00580774"/>
    <w:rsid w:val="0058153E"/>
    <w:rsid w:val="00582D6F"/>
    <w:rsid w:val="00584ED9"/>
    <w:rsid w:val="005861DA"/>
    <w:rsid w:val="00591C31"/>
    <w:rsid w:val="0059313C"/>
    <w:rsid w:val="00596279"/>
    <w:rsid w:val="00597707"/>
    <w:rsid w:val="005A0228"/>
    <w:rsid w:val="005A0BEF"/>
    <w:rsid w:val="005A0E42"/>
    <w:rsid w:val="005A0FC5"/>
    <w:rsid w:val="005A1416"/>
    <w:rsid w:val="005A1B3A"/>
    <w:rsid w:val="005A1D47"/>
    <w:rsid w:val="005A2C16"/>
    <w:rsid w:val="005A417F"/>
    <w:rsid w:val="005A50A5"/>
    <w:rsid w:val="005A7940"/>
    <w:rsid w:val="005A7A64"/>
    <w:rsid w:val="005A7E89"/>
    <w:rsid w:val="005B0923"/>
    <w:rsid w:val="005B095E"/>
    <w:rsid w:val="005B12F7"/>
    <w:rsid w:val="005B2C04"/>
    <w:rsid w:val="005B49B9"/>
    <w:rsid w:val="005B4BC4"/>
    <w:rsid w:val="005B5328"/>
    <w:rsid w:val="005C0ADA"/>
    <w:rsid w:val="005C0CFB"/>
    <w:rsid w:val="005C0F03"/>
    <w:rsid w:val="005C1D4C"/>
    <w:rsid w:val="005C29EC"/>
    <w:rsid w:val="005C32C6"/>
    <w:rsid w:val="005C4D9C"/>
    <w:rsid w:val="005C7153"/>
    <w:rsid w:val="005D09FC"/>
    <w:rsid w:val="005D47C6"/>
    <w:rsid w:val="005D6F01"/>
    <w:rsid w:val="005E1936"/>
    <w:rsid w:val="005E1E9F"/>
    <w:rsid w:val="005E2725"/>
    <w:rsid w:val="005E4B1F"/>
    <w:rsid w:val="005E5427"/>
    <w:rsid w:val="005F2ADB"/>
    <w:rsid w:val="005F3844"/>
    <w:rsid w:val="005F47AD"/>
    <w:rsid w:val="005F5623"/>
    <w:rsid w:val="005F7118"/>
    <w:rsid w:val="005F7897"/>
    <w:rsid w:val="0060450A"/>
    <w:rsid w:val="00604F2A"/>
    <w:rsid w:val="006057C0"/>
    <w:rsid w:val="0060622B"/>
    <w:rsid w:val="00606AE5"/>
    <w:rsid w:val="00606B85"/>
    <w:rsid w:val="006072FD"/>
    <w:rsid w:val="00607324"/>
    <w:rsid w:val="00611AA5"/>
    <w:rsid w:val="006124D1"/>
    <w:rsid w:val="006134E4"/>
    <w:rsid w:val="00613742"/>
    <w:rsid w:val="00613B07"/>
    <w:rsid w:val="00614075"/>
    <w:rsid w:val="0062149C"/>
    <w:rsid w:val="00621A58"/>
    <w:rsid w:val="00623341"/>
    <w:rsid w:val="0062469E"/>
    <w:rsid w:val="0062743E"/>
    <w:rsid w:val="00627550"/>
    <w:rsid w:val="00630034"/>
    <w:rsid w:val="006306A1"/>
    <w:rsid w:val="00630CA7"/>
    <w:rsid w:val="00635204"/>
    <w:rsid w:val="00635D9A"/>
    <w:rsid w:val="00640EDF"/>
    <w:rsid w:val="00644682"/>
    <w:rsid w:val="00647ECC"/>
    <w:rsid w:val="00650077"/>
    <w:rsid w:val="00650C5C"/>
    <w:rsid w:val="0065200E"/>
    <w:rsid w:val="00654FDE"/>
    <w:rsid w:val="00660269"/>
    <w:rsid w:val="00666A69"/>
    <w:rsid w:val="00670E1B"/>
    <w:rsid w:val="00671B9A"/>
    <w:rsid w:val="00672C65"/>
    <w:rsid w:val="00673A1E"/>
    <w:rsid w:val="00674779"/>
    <w:rsid w:val="00675BBB"/>
    <w:rsid w:val="00675E7B"/>
    <w:rsid w:val="006772CC"/>
    <w:rsid w:val="0068089B"/>
    <w:rsid w:val="00682AE5"/>
    <w:rsid w:val="0068687E"/>
    <w:rsid w:val="00686BD1"/>
    <w:rsid w:val="00687898"/>
    <w:rsid w:val="006914C5"/>
    <w:rsid w:val="00694CF7"/>
    <w:rsid w:val="00694D87"/>
    <w:rsid w:val="006953D3"/>
    <w:rsid w:val="006A4A59"/>
    <w:rsid w:val="006A6337"/>
    <w:rsid w:val="006A65CB"/>
    <w:rsid w:val="006A6655"/>
    <w:rsid w:val="006A7B38"/>
    <w:rsid w:val="006A7F3A"/>
    <w:rsid w:val="006B2AC5"/>
    <w:rsid w:val="006B4EC9"/>
    <w:rsid w:val="006B540D"/>
    <w:rsid w:val="006B67D3"/>
    <w:rsid w:val="006C24D1"/>
    <w:rsid w:val="006C2DBB"/>
    <w:rsid w:val="006C4AEA"/>
    <w:rsid w:val="006C4EA8"/>
    <w:rsid w:val="006C5DF0"/>
    <w:rsid w:val="006C5E80"/>
    <w:rsid w:val="006C685F"/>
    <w:rsid w:val="006C7672"/>
    <w:rsid w:val="006D2D2B"/>
    <w:rsid w:val="006D3200"/>
    <w:rsid w:val="006D419C"/>
    <w:rsid w:val="006D6B69"/>
    <w:rsid w:val="006D6B98"/>
    <w:rsid w:val="006D75FB"/>
    <w:rsid w:val="006E0650"/>
    <w:rsid w:val="006E0C1C"/>
    <w:rsid w:val="006E3A90"/>
    <w:rsid w:val="006E6676"/>
    <w:rsid w:val="006E79C0"/>
    <w:rsid w:val="006F3F3D"/>
    <w:rsid w:val="006F4675"/>
    <w:rsid w:val="006F7BF6"/>
    <w:rsid w:val="00700504"/>
    <w:rsid w:val="0070072B"/>
    <w:rsid w:val="00701F7E"/>
    <w:rsid w:val="007020A3"/>
    <w:rsid w:val="0070399D"/>
    <w:rsid w:val="007039C3"/>
    <w:rsid w:val="00706575"/>
    <w:rsid w:val="00707EE6"/>
    <w:rsid w:val="00716EB1"/>
    <w:rsid w:val="00717D07"/>
    <w:rsid w:val="00720E3C"/>
    <w:rsid w:val="00721FE7"/>
    <w:rsid w:val="0072508F"/>
    <w:rsid w:val="007255B7"/>
    <w:rsid w:val="0072668C"/>
    <w:rsid w:val="00732AB5"/>
    <w:rsid w:val="00734499"/>
    <w:rsid w:val="00734BB1"/>
    <w:rsid w:val="00735B9B"/>
    <w:rsid w:val="00736EF7"/>
    <w:rsid w:val="00740A61"/>
    <w:rsid w:val="00740AE5"/>
    <w:rsid w:val="00740B7F"/>
    <w:rsid w:val="007418CC"/>
    <w:rsid w:val="00742166"/>
    <w:rsid w:val="00745A2C"/>
    <w:rsid w:val="0075167F"/>
    <w:rsid w:val="00751D46"/>
    <w:rsid w:val="00752204"/>
    <w:rsid w:val="007526A3"/>
    <w:rsid w:val="00757B88"/>
    <w:rsid w:val="00760111"/>
    <w:rsid w:val="0076491F"/>
    <w:rsid w:val="007661E2"/>
    <w:rsid w:val="007675FA"/>
    <w:rsid w:val="00770907"/>
    <w:rsid w:val="00771928"/>
    <w:rsid w:val="00773C22"/>
    <w:rsid w:val="00775CE7"/>
    <w:rsid w:val="00776B67"/>
    <w:rsid w:val="0077797F"/>
    <w:rsid w:val="00782A2A"/>
    <w:rsid w:val="00783570"/>
    <w:rsid w:val="00784E74"/>
    <w:rsid w:val="00786C86"/>
    <w:rsid w:val="0079011F"/>
    <w:rsid w:val="00791409"/>
    <w:rsid w:val="00792B4C"/>
    <w:rsid w:val="0079419C"/>
    <w:rsid w:val="00794889"/>
    <w:rsid w:val="00796AF7"/>
    <w:rsid w:val="007A1750"/>
    <w:rsid w:val="007A1D74"/>
    <w:rsid w:val="007A3AA2"/>
    <w:rsid w:val="007A44BA"/>
    <w:rsid w:val="007A50CC"/>
    <w:rsid w:val="007A7808"/>
    <w:rsid w:val="007B0DAD"/>
    <w:rsid w:val="007B12DD"/>
    <w:rsid w:val="007B1CE0"/>
    <w:rsid w:val="007B2011"/>
    <w:rsid w:val="007B405A"/>
    <w:rsid w:val="007B40D0"/>
    <w:rsid w:val="007B46EE"/>
    <w:rsid w:val="007B5307"/>
    <w:rsid w:val="007B6479"/>
    <w:rsid w:val="007C08F7"/>
    <w:rsid w:val="007C2009"/>
    <w:rsid w:val="007C29AF"/>
    <w:rsid w:val="007C2A63"/>
    <w:rsid w:val="007C46DC"/>
    <w:rsid w:val="007C548F"/>
    <w:rsid w:val="007D0E10"/>
    <w:rsid w:val="007D353A"/>
    <w:rsid w:val="007D4A39"/>
    <w:rsid w:val="007D768E"/>
    <w:rsid w:val="007E1A79"/>
    <w:rsid w:val="007E514B"/>
    <w:rsid w:val="007E66D7"/>
    <w:rsid w:val="007E7037"/>
    <w:rsid w:val="007E7118"/>
    <w:rsid w:val="007F0496"/>
    <w:rsid w:val="007F1377"/>
    <w:rsid w:val="007F39D7"/>
    <w:rsid w:val="007F4C58"/>
    <w:rsid w:val="007F51D4"/>
    <w:rsid w:val="007F5CD3"/>
    <w:rsid w:val="00804BC1"/>
    <w:rsid w:val="00804F9F"/>
    <w:rsid w:val="00805761"/>
    <w:rsid w:val="00805950"/>
    <w:rsid w:val="00810E6A"/>
    <w:rsid w:val="00811013"/>
    <w:rsid w:val="0081102A"/>
    <w:rsid w:val="00811533"/>
    <w:rsid w:val="008121BD"/>
    <w:rsid w:val="00812BC2"/>
    <w:rsid w:val="00813DB8"/>
    <w:rsid w:val="008169F2"/>
    <w:rsid w:val="00816B3C"/>
    <w:rsid w:val="00816CC6"/>
    <w:rsid w:val="00820FAA"/>
    <w:rsid w:val="00823CFF"/>
    <w:rsid w:val="00825076"/>
    <w:rsid w:val="00825323"/>
    <w:rsid w:val="00825847"/>
    <w:rsid w:val="00827576"/>
    <w:rsid w:val="0083040C"/>
    <w:rsid w:val="008319C8"/>
    <w:rsid w:val="00831A63"/>
    <w:rsid w:val="00833657"/>
    <w:rsid w:val="008361F9"/>
    <w:rsid w:val="00836CF7"/>
    <w:rsid w:val="00836D2B"/>
    <w:rsid w:val="008410BE"/>
    <w:rsid w:val="0084390D"/>
    <w:rsid w:val="00847DBE"/>
    <w:rsid w:val="00853212"/>
    <w:rsid w:val="00854405"/>
    <w:rsid w:val="008558B7"/>
    <w:rsid w:val="00856FB7"/>
    <w:rsid w:val="00857B12"/>
    <w:rsid w:val="008601D3"/>
    <w:rsid w:val="00860824"/>
    <w:rsid w:val="00862A6F"/>
    <w:rsid w:val="00863A4E"/>
    <w:rsid w:val="00863C75"/>
    <w:rsid w:val="00865E81"/>
    <w:rsid w:val="008710E0"/>
    <w:rsid w:val="008710F1"/>
    <w:rsid w:val="00871874"/>
    <w:rsid w:val="00874152"/>
    <w:rsid w:val="00881ED0"/>
    <w:rsid w:val="00883420"/>
    <w:rsid w:val="008847B3"/>
    <w:rsid w:val="00887665"/>
    <w:rsid w:val="008902AB"/>
    <w:rsid w:val="00893F39"/>
    <w:rsid w:val="00894A76"/>
    <w:rsid w:val="00894E96"/>
    <w:rsid w:val="0089557C"/>
    <w:rsid w:val="00897B2E"/>
    <w:rsid w:val="008A047B"/>
    <w:rsid w:val="008A0E94"/>
    <w:rsid w:val="008A3435"/>
    <w:rsid w:val="008A5458"/>
    <w:rsid w:val="008A69BD"/>
    <w:rsid w:val="008A78E5"/>
    <w:rsid w:val="008B0451"/>
    <w:rsid w:val="008B1472"/>
    <w:rsid w:val="008B2369"/>
    <w:rsid w:val="008B23F8"/>
    <w:rsid w:val="008B2933"/>
    <w:rsid w:val="008B4FA0"/>
    <w:rsid w:val="008B729D"/>
    <w:rsid w:val="008C09BA"/>
    <w:rsid w:val="008C10B4"/>
    <w:rsid w:val="008C16F9"/>
    <w:rsid w:val="008C18AE"/>
    <w:rsid w:val="008C2515"/>
    <w:rsid w:val="008C7084"/>
    <w:rsid w:val="008C7C83"/>
    <w:rsid w:val="008C7EF7"/>
    <w:rsid w:val="008D00FD"/>
    <w:rsid w:val="008D018D"/>
    <w:rsid w:val="008D096E"/>
    <w:rsid w:val="008D2E0F"/>
    <w:rsid w:val="008D41A2"/>
    <w:rsid w:val="008D690E"/>
    <w:rsid w:val="008E137D"/>
    <w:rsid w:val="008E322C"/>
    <w:rsid w:val="008E3FC9"/>
    <w:rsid w:val="008E631F"/>
    <w:rsid w:val="008E6B51"/>
    <w:rsid w:val="008E6F15"/>
    <w:rsid w:val="008E7070"/>
    <w:rsid w:val="008F3B08"/>
    <w:rsid w:val="008F4C1A"/>
    <w:rsid w:val="008F5697"/>
    <w:rsid w:val="008F6F46"/>
    <w:rsid w:val="008F7342"/>
    <w:rsid w:val="008F7626"/>
    <w:rsid w:val="00901600"/>
    <w:rsid w:val="00901CD2"/>
    <w:rsid w:val="00902361"/>
    <w:rsid w:val="00902C46"/>
    <w:rsid w:val="009056D1"/>
    <w:rsid w:val="009076D7"/>
    <w:rsid w:val="00911A4C"/>
    <w:rsid w:val="009123E7"/>
    <w:rsid w:val="009125F3"/>
    <w:rsid w:val="0091293F"/>
    <w:rsid w:val="0091384D"/>
    <w:rsid w:val="00914EDB"/>
    <w:rsid w:val="009178F1"/>
    <w:rsid w:val="0092215F"/>
    <w:rsid w:val="00925BCE"/>
    <w:rsid w:val="00926651"/>
    <w:rsid w:val="009330EB"/>
    <w:rsid w:val="009334D3"/>
    <w:rsid w:val="009339C0"/>
    <w:rsid w:val="00936258"/>
    <w:rsid w:val="009364D8"/>
    <w:rsid w:val="00940652"/>
    <w:rsid w:val="009435D5"/>
    <w:rsid w:val="00945266"/>
    <w:rsid w:val="00947165"/>
    <w:rsid w:val="00947356"/>
    <w:rsid w:val="00947747"/>
    <w:rsid w:val="00952876"/>
    <w:rsid w:val="00952B50"/>
    <w:rsid w:val="0095423B"/>
    <w:rsid w:val="0095427D"/>
    <w:rsid w:val="009548D3"/>
    <w:rsid w:val="0095793B"/>
    <w:rsid w:val="00961FAC"/>
    <w:rsid w:val="00964C87"/>
    <w:rsid w:val="0096678F"/>
    <w:rsid w:val="00966AAF"/>
    <w:rsid w:val="00967B70"/>
    <w:rsid w:val="00970021"/>
    <w:rsid w:val="00973ED0"/>
    <w:rsid w:val="00976DA4"/>
    <w:rsid w:val="00980009"/>
    <w:rsid w:val="0098026E"/>
    <w:rsid w:val="00982908"/>
    <w:rsid w:val="0098338E"/>
    <w:rsid w:val="009858D7"/>
    <w:rsid w:val="009864A1"/>
    <w:rsid w:val="0099250B"/>
    <w:rsid w:val="00996AAC"/>
    <w:rsid w:val="00997023"/>
    <w:rsid w:val="0099705C"/>
    <w:rsid w:val="009971DD"/>
    <w:rsid w:val="00997DED"/>
    <w:rsid w:val="009A2FC1"/>
    <w:rsid w:val="009A3FBB"/>
    <w:rsid w:val="009B0208"/>
    <w:rsid w:val="009B02DF"/>
    <w:rsid w:val="009B09D5"/>
    <w:rsid w:val="009B2109"/>
    <w:rsid w:val="009B227E"/>
    <w:rsid w:val="009B287A"/>
    <w:rsid w:val="009B28D0"/>
    <w:rsid w:val="009B2F2D"/>
    <w:rsid w:val="009B3C91"/>
    <w:rsid w:val="009B47B1"/>
    <w:rsid w:val="009B5631"/>
    <w:rsid w:val="009B6D98"/>
    <w:rsid w:val="009C1D14"/>
    <w:rsid w:val="009C3770"/>
    <w:rsid w:val="009C5CD3"/>
    <w:rsid w:val="009C617E"/>
    <w:rsid w:val="009C657B"/>
    <w:rsid w:val="009C6E4E"/>
    <w:rsid w:val="009C7CE7"/>
    <w:rsid w:val="009D00CD"/>
    <w:rsid w:val="009D05ED"/>
    <w:rsid w:val="009D0DBD"/>
    <w:rsid w:val="009D30E6"/>
    <w:rsid w:val="009D3434"/>
    <w:rsid w:val="009D384E"/>
    <w:rsid w:val="009D3FA4"/>
    <w:rsid w:val="009D525D"/>
    <w:rsid w:val="009D649E"/>
    <w:rsid w:val="009D73D9"/>
    <w:rsid w:val="009E2ABD"/>
    <w:rsid w:val="009E30A9"/>
    <w:rsid w:val="009E575E"/>
    <w:rsid w:val="009E5AED"/>
    <w:rsid w:val="009E7927"/>
    <w:rsid w:val="009F0A9B"/>
    <w:rsid w:val="009F0C29"/>
    <w:rsid w:val="009F1B4D"/>
    <w:rsid w:val="009F293B"/>
    <w:rsid w:val="00A03946"/>
    <w:rsid w:val="00A05744"/>
    <w:rsid w:val="00A057AA"/>
    <w:rsid w:val="00A06A23"/>
    <w:rsid w:val="00A06ABF"/>
    <w:rsid w:val="00A076AB"/>
    <w:rsid w:val="00A1092C"/>
    <w:rsid w:val="00A11B09"/>
    <w:rsid w:val="00A12849"/>
    <w:rsid w:val="00A12EAC"/>
    <w:rsid w:val="00A13D37"/>
    <w:rsid w:val="00A13F1B"/>
    <w:rsid w:val="00A14EC5"/>
    <w:rsid w:val="00A15661"/>
    <w:rsid w:val="00A16E01"/>
    <w:rsid w:val="00A1767F"/>
    <w:rsid w:val="00A20B5B"/>
    <w:rsid w:val="00A2125E"/>
    <w:rsid w:val="00A2177F"/>
    <w:rsid w:val="00A21ACE"/>
    <w:rsid w:val="00A229FD"/>
    <w:rsid w:val="00A23DAE"/>
    <w:rsid w:val="00A24DC8"/>
    <w:rsid w:val="00A26147"/>
    <w:rsid w:val="00A26E49"/>
    <w:rsid w:val="00A326BD"/>
    <w:rsid w:val="00A35B05"/>
    <w:rsid w:val="00A36328"/>
    <w:rsid w:val="00A37825"/>
    <w:rsid w:val="00A40D4F"/>
    <w:rsid w:val="00A42601"/>
    <w:rsid w:val="00A426C0"/>
    <w:rsid w:val="00A444FD"/>
    <w:rsid w:val="00A4525E"/>
    <w:rsid w:val="00A45961"/>
    <w:rsid w:val="00A46882"/>
    <w:rsid w:val="00A47B03"/>
    <w:rsid w:val="00A50427"/>
    <w:rsid w:val="00A5057C"/>
    <w:rsid w:val="00A5174F"/>
    <w:rsid w:val="00A54703"/>
    <w:rsid w:val="00A55177"/>
    <w:rsid w:val="00A5544B"/>
    <w:rsid w:val="00A55ABF"/>
    <w:rsid w:val="00A56792"/>
    <w:rsid w:val="00A573E6"/>
    <w:rsid w:val="00A57C5A"/>
    <w:rsid w:val="00A60C17"/>
    <w:rsid w:val="00A613D0"/>
    <w:rsid w:val="00A62ADF"/>
    <w:rsid w:val="00A6351C"/>
    <w:rsid w:val="00A749D8"/>
    <w:rsid w:val="00A74B3C"/>
    <w:rsid w:val="00A8106C"/>
    <w:rsid w:val="00A81551"/>
    <w:rsid w:val="00A820E4"/>
    <w:rsid w:val="00A82FCD"/>
    <w:rsid w:val="00A831CE"/>
    <w:rsid w:val="00A8534F"/>
    <w:rsid w:val="00A86508"/>
    <w:rsid w:val="00A9082A"/>
    <w:rsid w:val="00A9279F"/>
    <w:rsid w:val="00A92886"/>
    <w:rsid w:val="00A935D3"/>
    <w:rsid w:val="00A96288"/>
    <w:rsid w:val="00AA01FA"/>
    <w:rsid w:val="00AA0C8C"/>
    <w:rsid w:val="00AA2223"/>
    <w:rsid w:val="00AA3ED4"/>
    <w:rsid w:val="00AA50C7"/>
    <w:rsid w:val="00AA55A7"/>
    <w:rsid w:val="00AA6AC6"/>
    <w:rsid w:val="00AB0581"/>
    <w:rsid w:val="00AB2ED9"/>
    <w:rsid w:val="00AB3E08"/>
    <w:rsid w:val="00AB46E7"/>
    <w:rsid w:val="00AB4A19"/>
    <w:rsid w:val="00AC0CA9"/>
    <w:rsid w:val="00AC23E9"/>
    <w:rsid w:val="00AC43F9"/>
    <w:rsid w:val="00AC51D2"/>
    <w:rsid w:val="00AC5364"/>
    <w:rsid w:val="00AC664C"/>
    <w:rsid w:val="00AC6F44"/>
    <w:rsid w:val="00AD058D"/>
    <w:rsid w:val="00AD226B"/>
    <w:rsid w:val="00AD37E3"/>
    <w:rsid w:val="00AD39B8"/>
    <w:rsid w:val="00AD5250"/>
    <w:rsid w:val="00AD6887"/>
    <w:rsid w:val="00AD693D"/>
    <w:rsid w:val="00AD6F81"/>
    <w:rsid w:val="00AD6FD5"/>
    <w:rsid w:val="00AD749D"/>
    <w:rsid w:val="00AE006F"/>
    <w:rsid w:val="00AE013F"/>
    <w:rsid w:val="00AE312B"/>
    <w:rsid w:val="00AE36B7"/>
    <w:rsid w:val="00AE5169"/>
    <w:rsid w:val="00AE767E"/>
    <w:rsid w:val="00AE7810"/>
    <w:rsid w:val="00AF0E6C"/>
    <w:rsid w:val="00AF1573"/>
    <w:rsid w:val="00AF1860"/>
    <w:rsid w:val="00AF53D5"/>
    <w:rsid w:val="00AF6306"/>
    <w:rsid w:val="00AF648D"/>
    <w:rsid w:val="00B00FC0"/>
    <w:rsid w:val="00B04280"/>
    <w:rsid w:val="00B05BF7"/>
    <w:rsid w:val="00B05D6D"/>
    <w:rsid w:val="00B05DC7"/>
    <w:rsid w:val="00B05DFA"/>
    <w:rsid w:val="00B07A50"/>
    <w:rsid w:val="00B112DA"/>
    <w:rsid w:val="00B21A33"/>
    <w:rsid w:val="00B22B07"/>
    <w:rsid w:val="00B23313"/>
    <w:rsid w:val="00B25445"/>
    <w:rsid w:val="00B25B08"/>
    <w:rsid w:val="00B260AE"/>
    <w:rsid w:val="00B27F7A"/>
    <w:rsid w:val="00B30454"/>
    <w:rsid w:val="00B3559B"/>
    <w:rsid w:val="00B36A4C"/>
    <w:rsid w:val="00B40C2B"/>
    <w:rsid w:val="00B41776"/>
    <w:rsid w:val="00B41A96"/>
    <w:rsid w:val="00B446F9"/>
    <w:rsid w:val="00B46F1B"/>
    <w:rsid w:val="00B47F52"/>
    <w:rsid w:val="00B56B45"/>
    <w:rsid w:val="00B61CE6"/>
    <w:rsid w:val="00B62BDA"/>
    <w:rsid w:val="00B638C4"/>
    <w:rsid w:val="00B63F89"/>
    <w:rsid w:val="00B643A8"/>
    <w:rsid w:val="00B6724A"/>
    <w:rsid w:val="00B74AA0"/>
    <w:rsid w:val="00B75C82"/>
    <w:rsid w:val="00B76070"/>
    <w:rsid w:val="00B77335"/>
    <w:rsid w:val="00B77BFF"/>
    <w:rsid w:val="00B80169"/>
    <w:rsid w:val="00B801F0"/>
    <w:rsid w:val="00B80D29"/>
    <w:rsid w:val="00B8192F"/>
    <w:rsid w:val="00B83025"/>
    <w:rsid w:val="00B844F2"/>
    <w:rsid w:val="00B87329"/>
    <w:rsid w:val="00B91895"/>
    <w:rsid w:val="00B9217D"/>
    <w:rsid w:val="00B93CB7"/>
    <w:rsid w:val="00B93F34"/>
    <w:rsid w:val="00B95D2E"/>
    <w:rsid w:val="00BA002D"/>
    <w:rsid w:val="00BA051A"/>
    <w:rsid w:val="00BA06C2"/>
    <w:rsid w:val="00BA30E5"/>
    <w:rsid w:val="00BA6410"/>
    <w:rsid w:val="00BA6502"/>
    <w:rsid w:val="00BB3298"/>
    <w:rsid w:val="00BB6811"/>
    <w:rsid w:val="00BC01EB"/>
    <w:rsid w:val="00BC0FA7"/>
    <w:rsid w:val="00BC1B82"/>
    <w:rsid w:val="00BC241C"/>
    <w:rsid w:val="00BC2889"/>
    <w:rsid w:val="00BC4DF6"/>
    <w:rsid w:val="00BC5C09"/>
    <w:rsid w:val="00BC6188"/>
    <w:rsid w:val="00BC7B19"/>
    <w:rsid w:val="00BC7B78"/>
    <w:rsid w:val="00BD05A3"/>
    <w:rsid w:val="00BD05B0"/>
    <w:rsid w:val="00BD2300"/>
    <w:rsid w:val="00BD28CA"/>
    <w:rsid w:val="00BD2BA8"/>
    <w:rsid w:val="00BD2C51"/>
    <w:rsid w:val="00BD35C6"/>
    <w:rsid w:val="00BD4E6B"/>
    <w:rsid w:val="00BD56D6"/>
    <w:rsid w:val="00BE0587"/>
    <w:rsid w:val="00BE08B4"/>
    <w:rsid w:val="00BE0A1D"/>
    <w:rsid w:val="00BE71DC"/>
    <w:rsid w:val="00BF2BEF"/>
    <w:rsid w:val="00BF3504"/>
    <w:rsid w:val="00BF6137"/>
    <w:rsid w:val="00C001DA"/>
    <w:rsid w:val="00C007F2"/>
    <w:rsid w:val="00C0194B"/>
    <w:rsid w:val="00C01CD8"/>
    <w:rsid w:val="00C033CB"/>
    <w:rsid w:val="00C041EE"/>
    <w:rsid w:val="00C04388"/>
    <w:rsid w:val="00C04832"/>
    <w:rsid w:val="00C06F47"/>
    <w:rsid w:val="00C11BB8"/>
    <w:rsid w:val="00C1356F"/>
    <w:rsid w:val="00C13649"/>
    <w:rsid w:val="00C13666"/>
    <w:rsid w:val="00C1540C"/>
    <w:rsid w:val="00C17D2C"/>
    <w:rsid w:val="00C20E27"/>
    <w:rsid w:val="00C22404"/>
    <w:rsid w:val="00C22C83"/>
    <w:rsid w:val="00C23BF8"/>
    <w:rsid w:val="00C24D21"/>
    <w:rsid w:val="00C253A5"/>
    <w:rsid w:val="00C25F5B"/>
    <w:rsid w:val="00C27463"/>
    <w:rsid w:val="00C3307E"/>
    <w:rsid w:val="00C345EF"/>
    <w:rsid w:val="00C35C7C"/>
    <w:rsid w:val="00C35F22"/>
    <w:rsid w:val="00C40513"/>
    <w:rsid w:val="00C447AD"/>
    <w:rsid w:val="00C461FB"/>
    <w:rsid w:val="00C46481"/>
    <w:rsid w:val="00C4665E"/>
    <w:rsid w:val="00C51525"/>
    <w:rsid w:val="00C52D76"/>
    <w:rsid w:val="00C53DB3"/>
    <w:rsid w:val="00C556CA"/>
    <w:rsid w:val="00C563DF"/>
    <w:rsid w:val="00C568F6"/>
    <w:rsid w:val="00C6041D"/>
    <w:rsid w:val="00C60E4A"/>
    <w:rsid w:val="00C62CA6"/>
    <w:rsid w:val="00C62EA3"/>
    <w:rsid w:val="00C633E4"/>
    <w:rsid w:val="00C63F05"/>
    <w:rsid w:val="00C64D19"/>
    <w:rsid w:val="00C67B21"/>
    <w:rsid w:val="00C7073A"/>
    <w:rsid w:val="00C70F64"/>
    <w:rsid w:val="00C711B3"/>
    <w:rsid w:val="00C75179"/>
    <w:rsid w:val="00C757D5"/>
    <w:rsid w:val="00C75866"/>
    <w:rsid w:val="00C76666"/>
    <w:rsid w:val="00C80B6A"/>
    <w:rsid w:val="00C861FA"/>
    <w:rsid w:val="00C910AC"/>
    <w:rsid w:val="00C91E8D"/>
    <w:rsid w:val="00C936FD"/>
    <w:rsid w:val="00C95577"/>
    <w:rsid w:val="00C9704A"/>
    <w:rsid w:val="00CA3175"/>
    <w:rsid w:val="00CA4667"/>
    <w:rsid w:val="00CA6108"/>
    <w:rsid w:val="00CB05EA"/>
    <w:rsid w:val="00CB0A72"/>
    <w:rsid w:val="00CB2191"/>
    <w:rsid w:val="00CB327B"/>
    <w:rsid w:val="00CB3630"/>
    <w:rsid w:val="00CB55AF"/>
    <w:rsid w:val="00CB6255"/>
    <w:rsid w:val="00CB7176"/>
    <w:rsid w:val="00CB7ED5"/>
    <w:rsid w:val="00CC1E7D"/>
    <w:rsid w:val="00CC2954"/>
    <w:rsid w:val="00CC3736"/>
    <w:rsid w:val="00CC45BD"/>
    <w:rsid w:val="00CC4C1E"/>
    <w:rsid w:val="00CC573A"/>
    <w:rsid w:val="00CD034A"/>
    <w:rsid w:val="00CD34DC"/>
    <w:rsid w:val="00CD3E04"/>
    <w:rsid w:val="00CD5414"/>
    <w:rsid w:val="00CE0ABB"/>
    <w:rsid w:val="00CE2B7B"/>
    <w:rsid w:val="00CE32F2"/>
    <w:rsid w:val="00CE520B"/>
    <w:rsid w:val="00CE5402"/>
    <w:rsid w:val="00CE688A"/>
    <w:rsid w:val="00CE6FCC"/>
    <w:rsid w:val="00CE786D"/>
    <w:rsid w:val="00CF0282"/>
    <w:rsid w:val="00CF10F0"/>
    <w:rsid w:val="00CF3F8E"/>
    <w:rsid w:val="00CF5AFF"/>
    <w:rsid w:val="00CF7FF8"/>
    <w:rsid w:val="00D01608"/>
    <w:rsid w:val="00D01B47"/>
    <w:rsid w:val="00D01DBA"/>
    <w:rsid w:val="00D046BC"/>
    <w:rsid w:val="00D144AA"/>
    <w:rsid w:val="00D169D1"/>
    <w:rsid w:val="00D16A69"/>
    <w:rsid w:val="00D20C38"/>
    <w:rsid w:val="00D22945"/>
    <w:rsid w:val="00D24216"/>
    <w:rsid w:val="00D24539"/>
    <w:rsid w:val="00D25453"/>
    <w:rsid w:val="00D25F47"/>
    <w:rsid w:val="00D266E3"/>
    <w:rsid w:val="00D30AAF"/>
    <w:rsid w:val="00D337E2"/>
    <w:rsid w:val="00D34530"/>
    <w:rsid w:val="00D3750C"/>
    <w:rsid w:val="00D40C3C"/>
    <w:rsid w:val="00D4137E"/>
    <w:rsid w:val="00D41777"/>
    <w:rsid w:val="00D427EA"/>
    <w:rsid w:val="00D42D91"/>
    <w:rsid w:val="00D464D0"/>
    <w:rsid w:val="00D46BD1"/>
    <w:rsid w:val="00D47654"/>
    <w:rsid w:val="00D5038C"/>
    <w:rsid w:val="00D503C4"/>
    <w:rsid w:val="00D56744"/>
    <w:rsid w:val="00D612D6"/>
    <w:rsid w:val="00D6137C"/>
    <w:rsid w:val="00D63B2B"/>
    <w:rsid w:val="00D63E87"/>
    <w:rsid w:val="00D657A8"/>
    <w:rsid w:val="00D65DF1"/>
    <w:rsid w:val="00D7043F"/>
    <w:rsid w:val="00D708F3"/>
    <w:rsid w:val="00D71144"/>
    <w:rsid w:val="00D7148A"/>
    <w:rsid w:val="00D71638"/>
    <w:rsid w:val="00D7202B"/>
    <w:rsid w:val="00D728CF"/>
    <w:rsid w:val="00D73483"/>
    <w:rsid w:val="00D7516E"/>
    <w:rsid w:val="00D75DAC"/>
    <w:rsid w:val="00D7710A"/>
    <w:rsid w:val="00D81CF0"/>
    <w:rsid w:val="00D85063"/>
    <w:rsid w:val="00D8539A"/>
    <w:rsid w:val="00D863D6"/>
    <w:rsid w:val="00D909C0"/>
    <w:rsid w:val="00D92410"/>
    <w:rsid w:val="00D94765"/>
    <w:rsid w:val="00D9615F"/>
    <w:rsid w:val="00DA1818"/>
    <w:rsid w:val="00DA36A2"/>
    <w:rsid w:val="00DA3B74"/>
    <w:rsid w:val="00DA54CF"/>
    <w:rsid w:val="00DA58C2"/>
    <w:rsid w:val="00DB03BA"/>
    <w:rsid w:val="00DB235E"/>
    <w:rsid w:val="00DB3A49"/>
    <w:rsid w:val="00DB41EF"/>
    <w:rsid w:val="00DB644B"/>
    <w:rsid w:val="00DB7014"/>
    <w:rsid w:val="00DB706A"/>
    <w:rsid w:val="00DC03A3"/>
    <w:rsid w:val="00DC0795"/>
    <w:rsid w:val="00DC20AA"/>
    <w:rsid w:val="00DC229E"/>
    <w:rsid w:val="00DC53C7"/>
    <w:rsid w:val="00DC64A9"/>
    <w:rsid w:val="00DC683E"/>
    <w:rsid w:val="00DC7962"/>
    <w:rsid w:val="00DD146F"/>
    <w:rsid w:val="00DD27F1"/>
    <w:rsid w:val="00DD3292"/>
    <w:rsid w:val="00DD4713"/>
    <w:rsid w:val="00DD4E73"/>
    <w:rsid w:val="00DD52F3"/>
    <w:rsid w:val="00DD78C8"/>
    <w:rsid w:val="00DE34AA"/>
    <w:rsid w:val="00DE3545"/>
    <w:rsid w:val="00DE59F7"/>
    <w:rsid w:val="00DE7CC1"/>
    <w:rsid w:val="00DE7CE6"/>
    <w:rsid w:val="00DF0C46"/>
    <w:rsid w:val="00DF0D45"/>
    <w:rsid w:val="00DF1979"/>
    <w:rsid w:val="00DF26D0"/>
    <w:rsid w:val="00DF37D6"/>
    <w:rsid w:val="00DF5BDE"/>
    <w:rsid w:val="00DF5C86"/>
    <w:rsid w:val="00DF69CB"/>
    <w:rsid w:val="00DF7595"/>
    <w:rsid w:val="00DF7867"/>
    <w:rsid w:val="00DF792F"/>
    <w:rsid w:val="00DF7DD9"/>
    <w:rsid w:val="00E0132E"/>
    <w:rsid w:val="00E01BCE"/>
    <w:rsid w:val="00E029BE"/>
    <w:rsid w:val="00E031D7"/>
    <w:rsid w:val="00E05A4A"/>
    <w:rsid w:val="00E11E42"/>
    <w:rsid w:val="00E15D50"/>
    <w:rsid w:val="00E1724C"/>
    <w:rsid w:val="00E17920"/>
    <w:rsid w:val="00E17F75"/>
    <w:rsid w:val="00E214B0"/>
    <w:rsid w:val="00E21D64"/>
    <w:rsid w:val="00E264D3"/>
    <w:rsid w:val="00E269BC"/>
    <w:rsid w:val="00E26C6E"/>
    <w:rsid w:val="00E27589"/>
    <w:rsid w:val="00E3081E"/>
    <w:rsid w:val="00E30F89"/>
    <w:rsid w:val="00E32001"/>
    <w:rsid w:val="00E3363E"/>
    <w:rsid w:val="00E3774A"/>
    <w:rsid w:val="00E41DFC"/>
    <w:rsid w:val="00E425CE"/>
    <w:rsid w:val="00E44CA5"/>
    <w:rsid w:val="00E45A59"/>
    <w:rsid w:val="00E53629"/>
    <w:rsid w:val="00E545FA"/>
    <w:rsid w:val="00E5712F"/>
    <w:rsid w:val="00E60BFE"/>
    <w:rsid w:val="00E61B71"/>
    <w:rsid w:val="00E62BCE"/>
    <w:rsid w:val="00E65655"/>
    <w:rsid w:val="00E6584B"/>
    <w:rsid w:val="00E65DD2"/>
    <w:rsid w:val="00E66732"/>
    <w:rsid w:val="00E70A46"/>
    <w:rsid w:val="00E70E08"/>
    <w:rsid w:val="00E71877"/>
    <w:rsid w:val="00E729A6"/>
    <w:rsid w:val="00E73A65"/>
    <w:rsid w:val="00E75557"/>
    <w:rsid w:val="00E75DD2"/>
    <w:rsid w:val="00E75E85"/>
    <w:rsid w:val="00E76260"/>
    <w:rsid w:val="00E7703F"/>
    <w:rsid w:val="00E77314"/>
    <w:rsid w:val="00E80368"/>
    <w:rsid w:val="00E80DF2"/>
    <w:rsid w:val="00E814B4"/>
    <w:rsid w:val="00E85058"/>
    <w:rsid w:val="00E86B0F"/>
    <w:rsid w:val="00E87A0A"/>
    <w:rsid w:val="00E87D06"/>
    <w:rsid w:val="00E9206D"/>
    <w:rsid w:val="00E93485"/>
    <w:rsid w:val="00E934A1"/>
    <w:rsid w:val="00E9353D"/>
    <w:rsid w:val="00E94DC1"/>
    <w:rsid w:val="00E960F1"/>
    <w:rsid w:val="00E96D69"/>
    <w:rsid w:val="00EA26A0"/>
    <w:rsid w:val="00EA3A9B"/>
    <w:rsid w:val="00EA444B"/>
    <w:rsid w:val="00EA4AC6"/>
    <w:rsid w:val="00EA6A2D"/>
    <w:rsid w:val="00EB1E33"/>
    <w:rsid w:val="00EB34BD"/>
    <w:rsid w:val="00EB49F5"/>
    <w:rsid w:val="00EB6025"/>
    <w:rsid w:val="00EB62E1"/>
    <w:rsid w:val="00EB7746"/>
    <w:rsid w:val="00EC37EA"/>
    <w:rsid w:val="00EC3988"/>
    <w:rsid w:val="00EC4B18"/>
    <w:rsid w:val="00EC71AC"/>
    <w:rsid w:val="00EC758E"/>
    <w:rsid w:val="00EC792F"/>
    <w:rsid w:val="00ED0740"/>
    <w:rsid w:val="00ED24D4"/>
    <w:rsid w:val="00ED2D73"/>
    <w:rsid w:val="00ED33B0"/>
    <w:rsid w:val="00ED3671"/>
    <w:rsid w:val="00ED3F1F"/>
    <w:rsid w:val="00ED5E04"/>
    <w:rsid w:val="00ED5E60"/>
    <w:rsid w:val="00ED6144"/>
    <w:rsid w:val="00ED6363"/>
    <w:rsid w:val="00ED6FFD"/>
    <w:rsid w:val="00ED759E"/>
    <w:rsid w:val="00ED7940"/>
    <w:rsid w:val="00EE1B18"/>
    <w:rsid w:val="00EE36CC"/>
    <w:rsid w:val="00EE3976"/>
    <w:rsid w:val="00EE62AF"/>
    <w:rsid w:val="00EF1452"/>
    <w:rsid w:val="00EF2082"/>
    <w:rsid w:val="00EF3CF0"/>
    <w:rsid w:val="00EF4C98"/>
    <w:rsid w:val="00F004BA"/>
    <w:rsid w:val="00F0156B"/>
    <w:rsid w:val="00F034A8"/>
    <w:rsid w:val="00F043BC"/>
    <w:rsid w:val="00F04583"/>
    <w:rsid w:val="00F04E38"/>
    <w:rsid w:val="00F054D5"/>
    <w:rsid w:val="00F119A7"/>
    <w:rsid w:val="00F1306D"/>
    <w:rsid w:val="00F13C92"/>
    <w:rsid w:val="00F1445B"/>
    <w:rsid w:val="00F14DD4"/>
    <w:rsid w:val="00F15781"/>
    <w:rsid w:val="00F2011B"/>
    <w:rsid w:val="00F20FB9"/>
    <w:rsid w:val="00F21B21"/>
    <w:rsid w:val="00F27109"/>
    <w:rsid w:val="00F27218"/>
    <w:rsid w:val="00F27851"/>
    <w:rsid w:val="00F27D93"/>
    <w:rsid w:val="00F307E7"/>
    <w:rsid w:val="00F30DA8"/>
    <w:rsid w:val="00F31421"/>
    <w:rsid w:val="00F3166D"/>
    <w:rsid w:val="00F32412"/>
    <w:rsid w:val="00F32719"/>
    <w:rsid w:val="00F3292B"/>
    <w:rsid w:val="00F33C48"/>
    <w:rsid w:val="00F34291"/>
    <w:rsid w:val="00F34907"/>
    <w:rsid w:val="00F36FBF"/>
    <w:rsid w:val="00F42948"/>
    <w:rsid w:val="00F44E5F"/>
    <w:rsid w:val="00F460CC"/>
    <w:rsid w:val="00F461C5"/>
    <w:rsid w:val="00F46617"/>
    <w:rsid w:val="00F53D82"/>
    <w:rsid w:val="00F5669B"/>
    <w:rsid w:val="00F56878"/>
    <w:rsid w:val="00F60C1D"/>
    <w:rsid w:val="00F63E15"/>
    <w:rsid w:val="00F670E9"/>
    <w:rsid w:val="00F677D8"/>
    <w:rsid w:val="00F7067D"/>
    <w:rsid w:val="00F71A1A"/>
    <w:rsid w:val="00F71EE0"/>
    <w:rsid w:val="00F72AB8"/>
    <w:rsid w:val="00F739A5"/>
    <w:rsid w:val="00F7760B"/>
    <w:rsid w:val="00F80E27"/>
    <w:rsid w:val="00F842AC"/>
    <w:rsid w:val="00F84452"/>
    <w:rsid w:val="00F84C5B"/>
    <w:rsid w:val="00F95D14"/>
    <w:rsid w:val="00F9626A"/>
    <w:rsid w:val="00F965EA"/>
    <w:rsid w:val="00FA04A7"/>
    <w:rsid w:val="00FA0ED7"/>
    <w:rsid w:val="00FA166F"/>
    <w:rsid w:val="00FA32C4"/>
    <w:rsid w:val="00FA43DC"/>
    <w:rsid w:val="00FA4680"/>
    <w:rsid w:val="00FA4CBA"/>
    <w:rsid w:val="00FA5944"/>
    <w:rsid w:val="00FA6538"/>
    <w:rsid w:val="00FA68FF"/>
    <w:rsid w:val="00FA7EF2"/>
    <w:rsid w:val="00FB0058"/>
    <w:rsid w:val="00FB3C45"/>
    <w:rsid w:val="00FB4BAE"/>
    <w:rsid w:val="00FB4C16"/>
    <w:rsid w:val="00FB4C5E"/>
    <w:rsid w:val="00FB68EC"/>
    <w:rsid w:val="00FC076B"/>
    <w:rsid w:val="00FC1BCF"/>
    <w:rsid w:val="00FC2908"/>
    <w:rsid w:val="00FC30CF"/>
    <w:rsid w:val="00FC3DA0"/>
    <w:rsid w:val="00FC3EB9"/>
    <w:rsid w:val="00FC42C3"/>
    <w:rsid w:val="00FC45EF"/>
    <w:rsid w:val="00FC4FF2"/>
    <w:rsid w:val="00FC60F4"/>
    <w:rsid w:val="00FD0EB0"/>
    <w:rsid w:val="00FD5E8B"/>
    <w:rsid w:val="00FD6CCC"/>
    <w:rsid w:val="00FD71B5"/>
    <w:rsid w:val="00FD7B8F"/>
    <w:rsid w:val="00FD7EFB"/>
    <w:rsid w:val="00FE140B"/>
    <w:rsid w:val="00FE2264"/>
    <w:rsid w:val="00FE2767"/>
    <w:rsid w:val="00FE2AD3"/>
    <w:rsid w:val="00FE37CA"/>
    <w:rsid w:val="00FE4683"/>
    <w:rsid w:val="00FE46C8"/>
    <w:rsid w:val="00FE4F35"/>
    <w:rsid w:val="00FE6B9C"/>
    <w:rsid w:val="00FE79E1"/>
    <w:rsid w:val="00FE7A41"/>
    <w:rsid w:val="00FF26AC"/>
    <w:rsid w:val="00FF55DA"/>
    <w:rsid w:val="00FF60FB"/>
    <w:rsid w:val="00FF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35D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C17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1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rsid w:val="00220984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613B07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980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A47B03"/>
    <w:rPr>
      <w:color w:val="0000FF"/>
      <w:u w:val="single"/>
    </w:rPr>
  </w:style>
  <w:style w:type="character" w:customStyle="1" w:styleId="company-infotext">
    <w:name w:val="company-info__text"/>
    <w:rsid w:val="003C3D38"/>
  </w:style>
  <w:style w:type="character" w:customStyle="1" w:styleId="company-infotitle">
    <w:name w:val="company-info__title"/>
    <w:rsid w:val="003C3D38"/>
  </w:style>
  <w:style w:type="character" w:customStyle="1" w:styleId="company-infocontact">
    <w:name w:val="company-info__contact"/>
    <w:rsid w:val="003C3D38"/>
  </w:style>
  <w:style w:type="character" w:customStyle="1" w:styleId="offscreen">
    <w:name w:val="offscreen"/>
    <w:rsid w:val="003C3D38"/>
  </w:style>
  <w:style w:type="paragraph" w:styleId="a9">
    <w:name w:val="header"/>
    <w:basedOn w:val="a"/>
    <w:link w:val="aa"/>
    <w:uiPriority w:val="99"/>
    <w:rsid w:val="008115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1533"/>
  </w:style>
  <w:style w:type="paragraph" w:styleId="ab">
    <w:name w:val="footer"/>
    <w:basedOn w:val="a"/>
    <w:link w:val="ac"/>
    <w:uiPriority w:val="99"/>
    <w:rsid w:val="008115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1533"/>
  </w:style>
  <w:style w:type="character" w:customStyle="1" w:styleId="3">
    <w:name w:val="Основной текст (3)_"/>
    <w:basedOn w:val="a0"/>
    <w:link w:val="30"/>
    <w:rsid w:val="00C3307E"/>
    <w:rPr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3307E"/>
    <w:pPr>
      <w:widowControl w:val="0"/>
      <w:shd w:val="clear" w:color="auto" w:fill="FFFFFF"/>
      <w:spacing w:before="360" w:after="300" w:line="312" w:lineRule="exact"/>
      <w:jc w:val="both"/>
    </w:pPr>
    <w:rPr>
      <w:spacing w:val="2"/>
      <w:sz w:val="25"/>
      <w:szCs w:val="25"/>
    </w:rPr>
  </w:style>
  <w:style w:type="character" w:customStyle="1" w:styleId="a4">
    <w:name w:val="Основной текст Знак"/>
    <w:link w:val="a3"/>
    <w:uiPriority w:val="1"/>
    <w:rsid w:val="00BC7B19"/>
    <w:rPr>
      <w:sz w:val="28"/>
    </w:rPr>
  </w:style>
  <w:style w:type="character" w:customStyle="1" w:styleId="31">
    <w:name w:val="Заголовок №3_"/>
    <w:basedOn w:val="a0"/>
    <w:link w:val="32"/>
    <w:rsid w:val="00BC7B19"/>
    <w:rPr>
      <w:spacing w:val="-1"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BC7B19"/>
    <w:pPr>
      <w:widowControl w:val="0"/>
      <w:shd w:val="clear" w:color="auto" w:fill="FFFFFF"/>
      <w:spacing w:before="480" w:after="660" w:line="320" w:lineRule="exact"/>
      <w:jc w:val="center"/>
      <w:outlineLvl w:val="2"/>
    </w:pPr>
    <w:rPr>
      <w:spacing w:val="-1"/>
      <w:sz w:val="26"/>
      <w:szCs w:val="26"/>
    </w:rPr>
  </w:style>
  <w:style w:type="paragraph" w:styleId="ad">
    <w:name w:val="List Paragraph"/>
    <w:basedOn w:val="a"/>
    <w:uiPriority w:val="34"/>
    <w:qFormat/>
    <w:rsid w:val="00BC7B19"/>
    <w:pPr>
      <w:ind w:left="720"/>
      <w:contextualSpacing/>
    </w:pPr>
  </w:style>
  <w:style w:type="character" w:customStyle="1" w:styleId="a6">
    <w:name w:val="Текст выноски Знак"/>
    <w:link w:val="a5"/>
    <w:uiPriority w:val="99"/>
    <w:semiHidden/>
    <w:rsid w:val="00131089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131089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7"/>
    <w:uiPriority w:val="59"/>
    <w:rsid w:val="001310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  <w:rsid w:val="00131089"/>
    <w:rPr>
      <w:rFonts w:ascii="Calibri" w:eastAsia="Calibri" w:hAnsi="Calibri"/>
      <w:sz w:val="22"/>
      <w:szCs w:val="22"/>
      <w:lang w:eastAsia="en-US"/>
    </w:rPr>
  </w:style>
  <w:style w:type="paragraph" w:styleId="af0">
    <w:name w:val="Plain Text"/>
    <w:basedOn w:val="a"/>
    <w:link w:val="af1"/>
    <w:unhideWhenUsed/>
    <w:rsid w:val="00131089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31089"/>
    <w:rPr>
      <w:rFonts w:ascii="Courier New" w:hAnsi="Courier New"/>
    </w:rPr>
  </w:style>
  <w:style w:type="table" w:customStyle="1" w:styleId="21">
    <w:name w:val="Сетка таблицы2"/>
    <w:basedOn w:val="a1"/>
    <w:next w:val="a7"/>
    <w:uiPriority w:val="59"/>
    <w:rsid w:val="00131089"/>
    <w:pPr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1"/>
    <w:rsid w:val="00131089"/>
    <w:rPr>
      <w:sz w:val="28"/>
    </w:rPr>
  </w:style>
  <w:style w:type="table" w:customStyle="1" w:styleId="TableNormal">
    <w:name w:val="Table Normal"/>
    <w:uiPriority w:val="2"/>
    <w:semiHidden/>
    <w:unhideWhenUsed/>
    <w:qFormat/>
    <w:rsid w:val="0013108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1089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131089"/>
    <w:rPr>
      <w:sz w:val="28"/>
    </w:rPr>
  </w:style>
  <w:style w:type="character" w:styleId="af2">
    <w:name w:val="Emphasis"/>
    <w:uiPriority w:val="20"/>
    <w:qFormat/>
    <w:rsid w:val="00131089"/>
    <w:rPr>
      <w:i/>
      <w:iCs/>
    </w:rPr>
  </w:style>
  <w:style w:type="character" w:styleId="af3">
    <w:name w:val="annotation reference"/>
    <w:uiPriority w:val="99"/>
    <w:unhideWhenUsed/>
    <w:rsid w:val="0013108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131089"/>
    <w:pPr>
      <w:spacing w:after="200"/>
    </w:pPr>
    <w:rPr>
      <w:rFonts w:ascii="Calibri" w:eastAsia="Calibri" w:hAnsi="Calibr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131089"/>
    <w:rPr>
      <w:rFonts w:ascii="Calibri" w:eastAsia="Calibri" w:hAnsi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13108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131089"/>
    <w:rPr>
      <w:rFonts w:ascii="Calibri" w:eastAsia="Calibri" w:hAnsi="Calibri"/>
      <w:b/>
      <w:bCs/>
      <w:lang w:eastAsia="en-US"/>
    </w:rPr>
  </w:style>
  <w:style w:type="table" w:customStyle="1" w:styleId="33">
    <w:name w:val="Сетка таблицы3"/>
    <w:basedOn w:val="a1"/>
    <w:next w:val="a7"/>
    <w:uiPriority w:val="59"/>
    <w:rsid w:val="001310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12"/>
    <w:rsid w:val="00131089"/>
    <w:rPr>
      <w:spacing w:val="7"/>
      <w:shd w:val="clear" w:color="auto" w:fill="FFFFFF"/>
    </w:rPr>
  </w:style>
  <w:style w:type="paragraph" w:customStyle="1" w:styleId="12">
    <w:name w:val="Основной текст1"/>
    <w:basedOn w:val="a"/>
    <w:link w:val="af8"/>
    <w:rsid w:val="00131089"/>
    <w:pPr>
      <w:widowControl w:val="0"/>
      <w:shd w:val="clear" w:color="auto" w:fill="FFFFFF"/>
      <w:spacing w:line="0" w:lineRule="atLeast"/>
      <w:ind w:hanging="800"/>
    </w:pPr>
    <w:rPr>
      <w:spacing w:val="7"/>
    </w:rPr>
  </w:style>
  <w:style w:type="paragraph" w:customStyle="1" w:styleId="ConsPlusNonformat">
    <w:name w:val="ConsPlusNonformat"/>
    <w:uiPriority w:val="99"/>
    <w:rsid w:val="0013108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13108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4">
    <w:name w:val="Основной текст (4)_"/>
    <w:basedOn w:val="a0"/>
    <w:link w:val="40"/>
    <w:rsid w:val="00520EC5"/>
    <w:rPr>
      <w:spacing w:val="-1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20EC5"/>
    <w:pPr>
      <w:widowControl w:val="0"/>
      <w:shd w:val="clear" w:color="auto" w:fill="FFFFFF"/>
      <w:spacing w:after="60" w:line="0" w:lineRule="atLeast"/>
      <w:jc w:val="both"/>
    </w:pPr>
    <w:rPr>
      <w:spacing w:val="-1"/>
      <w:sz w:val="26"/>
      <w:szCs w:val="26"/>
    </w:rPr>
  </w:style>
  <w:style w:type="character" w:customStyle="1" w:styleId="9pt0pt">
    <w:name w:val="Основной текст + 9 pt;Полужирный;Интервал 0 pt"/>
    <w:basedOn w:val="af8"/>
    <w:rsid w:val="005C0CFB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f8"/>
    <w:rsid w:val="005C0CFB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7B46EE"/>
    <w:pPr>
      <w:widowControl w:val="0"/>
      <w:shd w:val="clear" w:color="auto" w:fill="FFFFFF"/>
      <w:spacing w:line="262" w:lineRule="exact"/>
      <w:jc w:val="center"/>
    </w:pPr>
    <w:rPr>
      <w:spacing w:val="3"/>
    </w:rPr>
  </w:style>
  <w:style w:type="character" w:customStyle="1" w:styleId="22">
    <w:name w:val="Основной текст2"/>
    <w:basedOn w:val="a0"/>
    <w:rsid w:val="000D6F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Полужирный;Интервал 0 pt"/>
    <w:basedOn w:val="af8"/>
    <w:rsid w:val="008E707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4">
    <w:name w:val="Основной текст3"/>
    <w:basedOn w:val="af8"/>
    <w:rsid w:val="008E7070"/>
    <w:rPr>
      <w:rFonts w:ascii="Times New Roman" w:eastAsia="Times New Roman" w:hAnsi="Times New Roman" w:cs="Times New Roman"/>
      <w:color w:val="000000"/>
      <w:spacing w:val="3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8059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/>
    </w:rPr>
  </w:style>
  <w:style w:type="character" w:customStyle="1" w:styleId="6">
    <w:name w:val="Основной текст (6)_"/>
    <w:basedOn w:val="a0"/>
    <w:link w:val="60"/>
    <w:rsid w:val="005E4B1F"/>
    <w:rPr>
      <w:i/>
      <w:i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4B1F"/>
    <w:pPr>
      <w:widowControl w:val="0"/>
      <w:shd w:val="clear" w:color="auto" w:fill="FFFFFF"/>
      <w:spacing w:line="269" w:lineRule="exact"/>
      <w:jc w:val="both"/>
    </w:pPr>
    <w:rPr>
      <w:i/>
      <w:iCs/>
      <w:spacing w:val="-3"/>
    </w:rPr>
  </w:style>
  <w:style w:type="character" w:customStyle="1" w:styleId="7">
    <w:name w:val="Основной текст (7)_"/>
    <w:basedOn w:val="a0"/>
    <w:link w:val="70"/>
    <w:rsid w:val="00D6137C"/>
    <w:rPr>
      <w:i/>
      <w:iCs/>
      <w:spacing w:val="-2"/>
      <w:sz w:val="23"/>
      <w:szCs w:val="23"/>
      <w:shd w:val="clear" w:color="auto" w:fill="FFFFFF"/>
    </w:rPr>
  </w:style>
  <w:style w:type="character" w:customStyle="1" w:styleId="8115pt">
    <w:name w:val="Основной текст (8) + 11;5 pt"/>
    <w:basedOn w:val="a0"/>
    <w:rsid w:val="00D613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3"/>
      <w:szCs w:val="23"/>
      <w:u w:val="none"/>
      <w:lang w:val="ru-RU"/>
    </w:rPr>
  </w:style>
  <w:style w:type="character" w:customStyle="1" w:styleId="8">
    <w:name w:val="Основной текст (8)"/>
    <w:basedOn w:val="a0"/>
    <w:rsid w:val="00D613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0"/>
      <w:szCs w:val="20"/>
      <w:u w:val="single"/>
      <w:lang w:val="ru-RU"/>
    </w:rPr>
  </w:style>
  <w:style w:type="paragraph" w:customStyle="1" w:styleId="70">
    <w:name w:val="Основной текст (7)"/>
    <w:basedOn w:val="a"/>
    <w:link w:val="7"/>
    <w:rsid w:val="00D6137C"/>
    <w:pPr>
      <w:widowControl w:val="0"/>
      <w:shd w:val="clear" w:color="auto" w:fill="FFFFFF"/>
      <w:spacing w:line="264" w:lineRule="exact"/>
      <w:jc w:val="both"/>
    </w:pPr>
    <w:rPr>
      <w:i/>
      <w:iCs/>
      <w:spacing w:val="-2"/>
      <w:sz w:val="23"/>
      <w:szCs w:val="23"/>
    </w:rPr>
  </w:style>
  <w:style w:type="character" w:customStyle="1" w:styleId="0pt0">
    <w:name w:val="Основной текст + Курсив;Интервал 0 pt"/>
    <w:basedOn w:val="af8"/>
    <w:rsid w:val="000B5515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9">
    <w:name w:val="Другое_"/>
    <w:basedOn w:val="a0"/>
    <w:link w:val="afa"/>
    <w:rsid w:val="00EC4B18"/>
    <w:rPr>
      <w:sz w:val="22"/>
      <w:szCs w:val="22"/>
    </w:rPr>
  </w:style>
  <w:style w:type="paragraph" w:customStyle="1" w:styleId="afa">
    <w:name w:val="Другое"/>
    <w:basedOn w:val="a"/>
    <w:link w:val="af9"/>
    <w:rsid w:val="00EC4B18"/>
    <w:pPr>
      <w:widowControl w:val="0"/>
      <w:spacing w:line="252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C17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1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rsid w:val="00220984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613B07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980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A47B03"/>
    <w:rPr>
      <w:color w:val="0000FF"/>
      <w:u w:val="single"/>
    </w:rPr>
  </w:style>
  <w:style w:type="character" w:customStyle="1" w:styleId="company-infotext">
    <w:name w:val="company-info__text"/>
    <w:rsid w:val="003C3D38"/>
  </w:style>
  <w:style w:type="character" w:customStyle="1" w:styleId="company-infotitle">
    <w:name w:val="company-info__title"/>
    <w:rsid w:val="003C3D38"/>
  </w:style>
  <w:style w:type="character" w:customStyle="1" w:styleId="company-infocontact">
    <w:name w:val="company-info__contact"/>
    <w:rsid w:val="003C3D38"/>
  </w:style>
  <w:style w:type="character" w:customStyle="1" w:styleId="offscreen">
    <w:name w:val="offscreen"/>
    <w:rsid w:val="003C3D38"/>
  </w:style>
  <w:style w:type="paragraph" w:styleId="a9">
    <w:name w:val="header"/>
    <w:basedOn w:val="a"/>
    <w:link w:val="aa"/>
    <w:uiPriority w:val="99"/>
    <w:rsid w:val="008115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1533"/>
  </w:style>
  <w:style w:type="paragraph" w:styleId="ab">
    <w:name w:val="footer"/>
    <w:basedOn w:val="a"/>
    <w:link w:val="ac"/>
    <w:uiPriority w:val="99"/>
    <w:rsid w:val="008115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1533"/>
  </w:style>
  <w:style w:type="character" w:customStyle="1" w:styleId="3">
    <w:name w:val="Основной текст (3)_"/>
    <w:basedOn w:val="a0"/>
    <w:link w:val="30"/>
    <w:rsid w:val="00C3307E"/>
    <w:rPr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3307E"/>
    <w:pPr>
      <w:widowControl w:val="0"/>
      <w:shd w:val="clear" w:color="auto" w:fill="FFFFFF"/>
      <w:spacing w:before="360" w:after="300" w:line="312" w:lineRule="exact"/>
      <w:jc w:val="both"/>
    </w:pPr>
    <w:rPr>
      <w:spacing w:val="2"/>
      <w:sz w:val="25"/>
      <w:szCs w:val="25"/>
    </w:rPr>
  </w:style>
  <w:style w:type="character" w:customStyle="1" w:styleId="a4">
    <w:name w:val="Основной текст Знак"/>
    <w:link w:val="a3"/>
    <w:uiPriority w:val="1"/>
    <w:rsid w:val="00BC7B19"/>
    <w:rPr>
      <w:sz w:val="28"/>
    </w:rPr>
  </w:style>
  <w:style w:type="character" w:customStyle="1" w:styleId="31">
    <w:name w:val="Заголовок №3_"/>
    <w:basedOn w:val="a0"/>
    <w:link w:val="32"/>
    <w:rsid w:val="00BC7B19"/>
    <w:rPr>
      <w:spacing w:val="-1"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BC7B19"/>
    <w:pPr>
      <w:widowControl w:val="0"/>
      <w:shd w:val="clear" w:color="auto" w:fill="FFFFFF"/>
      <w:spacing w:before="480" w:after="660" w:line="320" w:lineRule="exact"/>
      <w:jc w:val="center"/>
      <w:outlineLvl w:val="2"/>
    </w:pPr>
    <w:rPr>
      <w:spacing w:val="-1"/>
      <w:sz w:val="26"/>
      <w:szCs w:val="26"/>
    </w:rPr>
  </w:style>
  <w:style w:type="paragraph" w:styleId="ad">
    <w:name w:val="List Paragraph"/>
    <w:basedOn w:val="a"/>
    <w:uiPriority w:val="34"/>
    <w:qFormat/>
    <w:rsid w:val="00BC7B19"/>
    <w:pPr>
      <w:ind w:left="720"/>
      <w:contextualSpacing/>
    </w:pPr>
  </w:style>
  <w:style w:type="character" w:customStyle="1" w:styleId="a6">
    <w:name w:val="Текст выноски Знак"/>
    <w:link w:val="a5"/>
    <w:uiPriority w:val="99"/>
    <w:semiHidden/>
    <w:rsid w:val="00131089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131089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7"/>
    <w:uiPriority w:val="59"/>
    <w:rsid w:val="001310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Revision"/>
    <w:hidden/>
    <w:uiPriority w:val="99"/>
    <w:semiHidden/>
    <w:rsid w:val="00131089"/>
    <w:rPr>
      <w:rFonts w:ascii="Calibri" w:eastAsia="Calibri" w:hAnsi="Calibri"/>
      <w:sz w:val="22"/>
      <w:szCs w:val="22"/>
      <w:lang w:eastAsia="en-US"/>
    </w:rPr>
  </w:style>
  <w:style w:type="paragraph" w:styleId="af0">
    <w:name w:val="Plain Text"/>
    <w:basedOn w:val="a"/>
    <w:link w:val="af1"/>
    <w:unhideWhenUsed/>
    <w:rsid w:val="00131089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31089"/>
    <w:rPr>
      <w:rFonts w:ascii="Courier New" w:hAnsi="Courier New"/>
    </w:rPr>
  </w:style>
  <w:style w:type="table" w:customStyle="1" w:styleId="21">
    <w:name w:val="Сетка таблицы2"/>
    <w:basedOn w:val="a1"/>
    <w:next w:val="a7"/>
    <w:uiPriority w:val="59"/>
    <w:rsid w:val="00131089"/>
    <w:pPr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1"/>
    <w:rsid w:val="00131089"/>
    <w:rPr>
      <w:sz w:val="28"/>
    </w:rPr>
  </w:style>
  <w:style w:type="table" w:customStyle="1" w:styleId="TableNormal">
    <w:name w:val="Table Normal"/>
    <w:uiPriority w:val="2"/>
    <w:semiHidden/>
    <w:unhideWhenUsed/>
    <w:qFormat/>
    <w:rsid w:val="0013108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1089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131089"/>
    <w:rPr>
      <w:sz w:val="28"/>
    </w:rPr>
  </w:style>
  <w:style w:type="character" w:styleId="af2">
    <w:name w:val="Emphasis"/>
    <w:uiPriority w:val="20"/>
    <w:qFormat/>
    <w:rsid w:val="00131089"/>
    <w:rPr>
      <w:i/>
      <w:iCs/>
    </w:rPr>
  </w:style>
  <w:style w:type="character" w:styleId="af3">
    <w:name w:val="annotation reference"/>
    <w:uiPriority w:val="99"/>
    <w:unhideWhenUsed/>
    <w:rsid w:val="0013108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131089"/>
    <w:pPr>
      <w:spacing w:after="200"/>
    </w:pPr>
    <w:rPr>
      <w:rFonts w:ascii="Calibri" w:eastAsia="Calibri" w:hAnsi="Calibr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131089"/>
    <w:rPr>
      <w:rFonts w:ascii="Calibri" w:eastAsia="Calibri" w:hAnsi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13108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131089"/>
    <w:rPr>
      <w:rFonts w:ascii="Calibri" w:eastAsia="Calibri" w:hAnsi="Calibri"/>
      <w:b/>
      <w:bCs/>
      <w:lang w:eastAsia="en-US"/>
    </w:rPr>
  </w:style>
  <w:style w:type="table" w:customStyle="1" w:styleId="33">
    <w:name w:val="Сетка таблицы3"/>
    <w:basedOn w:val="a1"/>
    <w:next w:val="a7"/>
    <w:uiPriority w:val="59"/>
    <w:rsid w:val="001310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12"/>
    <w:rsid w:val="00131089"/>
    <w:rPr>
      <w:spacing w:val="7"/>
      <w:shd w:val="clear" w:color="auto" w:fill="FFFFFF"/>
    </w:rPr>
  </w:style>
  <w:style w:type="paragraph" w:customStyle="1" w:styleId="12">
    <w:name w:val="Основной текст1"/>
    <w:basedOn w:val="a"/>
    <w:link w:val="af8"/>
    <w:rsid w:val="00131089"/>
    <w:pPr>
      <w:widowControl w:val="0"/>
      <w:shd w:val="clear" w:color="auto" w:fill="FFFFFF"/>
      <w:spacing w:line="0" w:lineRule="atLeast"/>
      <w:ind w:hanging="800"/>
    </w:pPr>
    <w:rPr>
      <w:spacing w:val="7"/>
    </w:rPr>
  </w:style>
  <w:style w:type="paragraph" w:customStyle="1" w:styleId="ConsPlusNonformat">
    <w:name w:val="ConsPlusNonformat"/>
    <w:uiPriority w:val="99"/>
    <w:rsid w:val="0013108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13108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4">
    <w:name w:val="Основной текст (4)_"/>
    <w:basedOn w:val="a0"/>
    <w:link w:val="40"/>
    <w:rsid w:val="00520EC5"/>
    <w:rPr>
      <w:spacing w:val="-1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20EC5"/>
    <w:pPr>
      <w:widowControl w:val="0"/>
      <w:shd w:val="clear" w:color="auto" w:fill="FFFFFF"/>
      <w:spacing w:after="60" w:line="0" w:lineRule="atLeast"/>
      <w:jc w:val="both"/>
    </w:pPr>
    <w:rPr>
      <w:spacing w:val="-1"/>
      <w:sz w:val="26"/>
      <w:szCs w:val="26"/>
    </w:rPr>
  </w:style>
  <w:style w:type="character" w:customStyle="1" w:styleId="9pt0pt">
    <w:name w:val="Основной текст + 9 pt;Полужирный;Интервал 0 pt"/>
    <w:basedOn w:val="af8"/>
    <w:rsid w:val="005C0CFB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f8"/>
    <w:rsid w:val="005C0CFB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7B46EE"/>
    <w:pPr>
      <w:widowControl w:val="0"/>
      <w:shd w:val="clear" w:color="auto" w:fill="FFFFFF"/>
      <w:spacing w:line="262" w:lineRule="exact"/>
      <w:jc w:val="center"/>
    </w:pPr>
    <w:rPr>
      <w:spacing w:val="3"/>
    </w:rPr>
  </w:style>
  <w:style w:type="character" w:customStyle="1" w:styleId="22">
    <w:name w:val="Основной текст2"/>
    <w:basedOn w:val="a0"/>
    <w:rsid w:val="000D6F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Полужирный;Интервал 0 pt"/>
    <w:basedOn w:val="af8"/>
    <w:rsid w:val="008E707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4">
    <w:name w:val="Основной текст3"/>
    <w:basedOn w:val="af8"/>
    <w:rsid w:val="008E7070"/>
    <w:rPr>
      <w:rFonts w:ascii="Times New Roman" w:eastAsia="Times New Roman" w:hAnsi="Times New Roman" w:cs="Times New Roman"/>
      <w:color w:val="000000"/>
      <w:spacing w:val="3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8059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/>
    </w:rPr>
  </w:style>
  <w:style w:type="character" w:customStyle="1" w:styleId="6">
    <w:name w:val="Основной текст (6)_"/>
    <w:basedOn w:val="a0"/>
    <w:link w:val="60"/>
    <w:rsid w:val="005E4B1F"/>
    <w:rPr>
      <w:i/>
      <w:i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4B1F"/>
    <w:pPr>
      <w:widowControl w:val="0"/>
      <w:shd w:val="clear" w:color="auto" w:fill="FFFFFF"/>
      <w:spacing w:line="269" w:lineRule="exact"/>
      <w:jc w:val="both"/>
    </w:pPr>
    <w:rPr>
      <w:i/>
      <w:iCs/>
      <w:spacing w:val="-3"/>
    </w:rPr>
  </w:style>
  <w:style w:type="character" w:customStyle="1" w:styleId="7">
    <w:name w:val="Основной текст (7)_"/>
    <w:basedOn w:val="a0"/>
    <w:link w:val="70"/>
    <w:rsid w:val="00D6137C"/>
    <w:rPr>
      <w:i/>
      <w:iCs/>
      <w:spacing w:val="-2"/>
      <w:sz w:val="23"/>
      <w:szCs w:val="23"/>
      <w:shd w:val="clear" w:color="auto" w:fill="FFFFFF"/>
    </w:rPr>
  </w:style>
  <w:style w:type="character" w:customStyle="1" w:styleId="8115pt">
    <w:name w:val="Основной текст (8) + 11;5 pt"/>
    <w:basedOn w:val="a0"/>
    <w:rsid w:val="00D613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3"/>
      <w:szCs w:val="23"/>
      <w:u w:val="none"/>
      <w:lang w:val="ru-RU"/>
    </w:rPr>
  </w:style>
  <w:style w:type="character" w:customStyle="1" w:styleId="8">
    <w:name w:val="Основной текст (8)"/>
    <w:basedOn w:val="a0"/>
    <w:rsid w:val="00D613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0"/>
      <w:szCs w:val="20"/>
      <w:u w:val="single"/>
      <w:lang w:val="ru-RU"/>
    </w:rPr>
  </w:style>
  <w:style w:type="paragraph" w:customStyle="1" w:styleId="70">
    <w:name w:val="Основной текст (7)"/>
    <w:basedOn w:val="a"/>
    <w:link w:val="7"/>
    <w:rsid w:val="00D6137C"/>
    <w:pPr>
      <w:widowControl w:val="0"/>
      <w:shd w:val="clear" w:color="auto" w:fill="FFFFFF"/>
      <w:spacing w:line="264" w:lineRule="exact"/>
      <w:jc w:val="both"/>
    </w:pPr>
    <w:rPr>
      <w:i/>
      <w:iCs/>
      <w:spacing w:val="-2"/>
      <w:sz w:val="23"/>
      <w:szCs w:val="23"/>
    </w:rPr>
  </w:style>
  <w:style w:type="character" w:customStyle="1" w:styleId="0pt0">
    <w:name w:val="Основной текст + Курсив;Интервал 0 pt"/>
    <w:basedOn w:val="af8"/>
    <w:rsid w:val="000B5515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9">
    <w:name w:val="Другое_"/>
    <w:basedOn w:val="a0"/>
    <w:link w:val="afa"/>
    <w:rsid w:val="00EC4B18"/>
    <w:rPr>
      <w:sz w:val="22"/>
      <w:szCs w:val="22"/>
    </w:rPr>
  </w:style>
  <w:style w:type="paragraph" w:customStyle="1" w:styleId="afa">
    <w:name w:val="Другое"/>
    <w:basedOn w:val="a"/>
    <w:link w:val="af9"/>
    <w:rsid w:val="00EC4B18"/>
    <w:pPr>
      <w:widowControl w:val="0"/>
      <w:spacing w:line="252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385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25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1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655E4-1A00-4038-AB8A-7399A385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8115</Words>
  <Characters>57877</Characters>
  <Application>Microsoft Office Word</Application>
  <DocSecurity>4</DocSecurity>
  <Lines>482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СЕВАСТОПОЛЬСКАЯ ГОРОДСКАЯ ГОСУДАРСТВЕННАЯ</vt:lpstr>
    </vt:vector>
  </TitlesOfParts>
  <Company>ГИАЦ МС</Company>
  <LinksUpToDate>false</LinksUpToDate>
  <CharactersWithSpaces>65861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СЕВАСТОПОЛЬСКАЯ ГОРОДСКАЯ ГОСУДАРСТВЕННАЯ</dc:title>
  <dc:creator>Лена</dc:creator>
  <cp:lastModifiedBy>Домбровская Татьяна Сергеевна</cp:lastModifiedBy>
  <cp:revision>2</cp:revision>
  <cp:lastPrinted>2024-05-30T08:00:00Z</cp:lastPrinted>
  <dcterms:created xsi:type="dcterms:W3CDTF">2025-10-06T07:06:00Z</dcterms:created>
  <dcterms:modified xsi:type="dcterms:W3CDTF">2025-10-06T07:06:00Z</dcterms:modified>
</cp:coreProperties>
</file>